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A379E25" w14:textId="77777777" w:rsidR="009B1CD0" w:rsidRPr="00F94246"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rsidRPr="00F94246" w14:paraId="32395650" w14:textId="77777777">
        <w:trPr>
          <w:trHeight w:val="1132"/>
        </w:trPr>
        <w:tc>
          <w:tcPr>
            <w:tcW w:w="10434" w:type="dxa"/>
            <w:shd w:val="clear" w:color="auto" w:fill="auto"/>
          </w:tcPr>
          <w:p w14:paraId="02BAB81A" w14:textId="77777777" w:rsidR="00541CA3" w:rsidRPr="00F94246" w:rsidRDefault="00FE48C9" w:rsidP="00844DAA">
            <w:pPr>
              <w:pStyle w:val="Pieddepage"/>
              <w:tabs>
                <w:tab w:val="clear" w:pos="4536"/>
                <w:tab w:val="clear" w:pos="9072"/>
                <w:tab w:val="left" w:pos="851"/>
              </w:tabs>
              <w:jc w:val="center"/>
              <w:rPr>
                <w:lang w:eastAsia="fr-FR"/>
              </w:rPr>
            </w:pPr>
            <w:r w:rsidRPr="00F94246">
              <w:rPr>
                <w:lang w:eastAsia="fr-FR"/>
              </w:rPr>
              <w:pict w14:anchorId="34AEE0D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i1025" type="#_x0000_t75" style="width:81.2pt;height:46.9pt;visibility:visible">
                  <v:imagedata r:id="rId8" o:title=""/>
                </v:shape>
              </w:pict>
            </w:r>
          </w:p>
          <w:p w14:paraId="50357BEF" w14:textId="77777777" w:rsidR="00FE48C9" w:rsidRPr="00F94246" w:rsidRDefault="00FE48C9" w:rsidP="00844DAA">
            <w:pPr>
              <w:pStyle w:val="Pieddepage"/>
              <w:tabs>
                <w:tab w:val="clear" w:pos="4536"/>
                <w:tab w:val="clear" w:pos="9072"/>
                <w:tab w:val="left" w:pos="851"/>
              </w:tabs>
              <w:jc w:val="center"/>
              <w:rPr>
                <w:rFonts w:ascii="Arial" w:hAnsi="Arial" w:cs="Arial"/>
                <w:b/>
                <w:sz w:val="18"/>
                <w:szCs w:val="18"/>
              </w:rPr>
            </w:pPr>
          </w:p>
          <w:p w14:paraId="2EE06C66" w14:textId="77777777" w:rsidR="00FE48C9" w:rsidRPr="00F94246" w:rsidRDefault="00FE48C9" w:rsidP="00FE48C9">
            <w:pPr>
              <w:pStyle w:val="Pieddepage"/>
              <w:tabs>
                <w:tab w:val="clear" w:pos="4536"/>
                <w:tab w:val="clear" w:pos="9072"/>
              </w:tabs>
              <w:jc w:val="center"/>
              <w:rPr>
                <w:rFonts w:ascii="Arial" w:hAnsi="Arial" w:cs="Arial"/>
                <w:b/>
                <w:sz w:val="16"/>
                <w:szCs w:val="16"/>
              </w:rPr>
            </w:pPr>
            <w:r w:rsidRPr="00F94246">
              <w:rPr>
                <w:rFonts w:ascii="Arial" w:hAnsi="Arial" w:cs="Arial"/>
                <w:b/>
                <w:sz w:val="16"/>
                <w:szCs w:val="16"/>
              </w:rPr>
              <w:t>MINISTERE DE L’ECONOMIE ET DES FINANCES</w:t>
            </w:r>
          </w:p>
          <w:p w14:paraId="72AB5719" w14:textId="77777777" w:rsidR="009B1CD0" w:rsidRPr="00F94246" w:rsidRDefault="00FE48C9" w:rsidP="00FE48C9">
            <w:pPr>
              <w:pStyle w:val="En-tte"/>
              <w:jc w:val="center"/>
            </w:pPr>
            <w:r w:rsidRPr="00F94246">
              <w:rPr>
                <w:rFonts w:ascii="Arial" w:hAnsi="Arial" w:cs="Arial"/>
                <w:b/>
                <w:sz w:val="18"/>
                <w:szCs w:val="18"/>
              </w:rPr>
              <w:t>Direction des Affaires Juridiques</w:t>
            </w:r>
          </w:p>
        </w:tc>
      </w:tr>
    </w:tbl>
    <w:p w14:paraId="5CB11B32" w14:textId="77777777" w:rsidR="009B1CD0" w:rsidRPr="00F94246" w:rsidRDefault="009B1CD0" w:rsidP="00844DAA">
      <w:pPr>
        <w:tabs>
          <w:tab w:val="left" w:pos="851"/>
        </w:tabs>
        <w:sectPr w:rsidR="009B1CD0" w:rsidRPr="00F94246">
          <w:headerReference w:type="default" r:id="rId9"/>
          <w:footerReference w:type="default" r:id="rId10"/>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rsidRPr="00F94246" w14:paraId="7175FB48" w14:textId="77777777">
        <w:tc>
          <w:tcPr>
            <w:tcW w:w="9002" w:type="dxa"/>
            <w:shd w:val="clear" w:color="auto" w:fill="66CCFF"/>
          </w:tcPr>
          <w:p w14:paraId="116D28BB" w14:textId="77777777" w:rsidR="009B1CD0" w:rsidRPr="00F94246" w:rsidRDefault="009B1CD0" w:rsidP="00844DAA">
            <w:pPr>
              <w:tabs>
                <w:tab w:val="left" w:pos="851"/>
              </w:tabs>
              <w:spacing w:before="120" w:after="120"/>
              <w:jc w:val="center"/>
              <w:rPr>
                <w:rFonts w:ascii="Arial" w:hAnsi="Arial" w:cs="Arial"/>
                <w:b/>
                <w:bCs/>
                <w:caps/>
                <w:sz w:val="28"/>
                <w:szCs w:val="28"/>
              </w:rPr>
            </w:pPr>
            <w:r w:rsidRPr="00F94246">
              <w:rPr>
                <w:rFonts w:ascii="Arial" w:hAnsi="Arial" w:cs="Arial"/>
                <w:sz w:val="24"/>
                <w:szCs w:val="24"/>
              </w:rPr>
              <w:t>MARCH</w:t>
            </w:r>
            <w:r w:rsidRPr="00F94246">
              <w:rPr>
                <w:rFonts w:ascii="Arial" w:hAnsi="Arial" w:cs="Arial"/>
                <w:caps/>
                <w:sz w:val="24"/>
                <w:szCs w:val="24"/>
              </w:rPr>
              <w:t>é</w:t>
            </w:r>
            <w:r w:rsidRPr="00F94246">
              <w:rPr>
                <w:rFonts w:ascii="Arial" w:hAnsi="Arial" w:cs="Arial"/>
                <w:sz w:val="24"/>
                <w:szCs w:val="24"/>
              </w:rPr>
              <w:t xml:space="preserve">S </w:t>
            </w:r>
            <w:r w:rsidR="00930A5C" w:rsidRPr="00F94246">
              <w:rPr>
                <w:rFonts w:ascii="Arial" w:hAnsi="Arial" w:cs="Arial"/>
                <w:sz w:val="24"/>
                <w:szCs w:val="24"/>
              </w:rPr>
              <w:t>PUBLICS</w:t>
            </w:r>
          </w:p>
          <w:p w14:paraId="2C5053E9" w14:textId="77777777" w:rsidR="009B1CD0" w:rsidRPr="00F94246" w:rsidRDefault="009B1CD0" w:rsidP="006C4338">
            <w:pPr>
              <w:tabs>
                <w:tab w:val="left" w:pos="851"/>
              </w:tabs>
              <w:spacing w:before="120" w:after="120"/>
              <w:jc w:val="center"/>
              <w:rPr>
                <w:ins w:id="1" w:author="Noami  RIZIKI" w:date="2025-08-06T10:16:00Z"/>
                <w:rFonts w:ascii="Arial" w:hAnsi="Arial" w:cs="Arial"/>
                <w:b/>
                <w:bCs/>
                <w:sz w:val="28"/>
                <w:szCs w:val="28"/>
              </w:rPr>
            </w:pPr>
            <w:r w:rsidRPr="00F94246">
              <w:rPr>
                <w:rFonts w:ascii="Arial" w:hAnsi="Arial" w:cs="Arial"/>
                <w:b/>
                <w:bCs/>
                <w:caps/>
                <w:sz w:val="28"/>
                <w:szCs w:val="28"/>
              </w:rPr>
              <w:t>ACTE</w:t>
            </w:r>
            <w:r w:rsidRPr="00F94246">
              <w:rPr>
                <w:rFonts w:ascii="Arial" w:hAnsi="Arial" w:cs="Arial"/>
                <w:b/>
                <w:bCs/>
                <w:sz w:val="28"/>
                <w:szCs w:val="28"/>
              </w:rPr>
              <w:t xml:space="preserve"> D’ENGAGEMENT</w:t>
            </w:r>
            <w:r w:rsidRPr="00F94246">
              <w:rPr>
                <w:rStyle w:val="Caractresdenotedebasdepage"/>
                <w:rFonts w:ascii="Arial" w:hAnsi="Arial"/>
                <w:b/>
                <w:bCs/>
                <w:sz w:val="28"/>
                <w:szCs w:val="28"/>
              </w:rPr>
              <w:footnoteReference w:id="1"/>
            </w:r>
          </w:p>
          <w:p w14:paraId="5FE04CF1" w14:textId="44E98749" w:rsidR="00135746" w:rsidRPr="00F94246" w:rsidRDefault="00603618" w:rsidP="006C4338">
            <w:pPr>
              <w:tabs>
                <w:tab w:val="left" w:pos="851"/>
              </w:tabs>
              <w:spacing w:before="120" w:after="120"/>
              <w:jc w:val="center"/>
              <w:rPr>
                <w:b/>
                <w:bCs/>
                <w:sz w:val="28"/>
                <w:szCs w:val="28"/>
              </w:rPr>
            </w:pPr>
            <w:ins w:id="2" w:author="Noami  RIZIKI" w:date="2025-08-06T10:17:00Z">
              <w:r w:rsidRPr="00F94246">
                <w:rPr>
                  <w:b/>
                  <w:bCs/>
                  <w:sz w:val="28"/>
                  <w:szCs w:val="28"/>
                </w:rPr>
                <w:t xml:space="preserve">Marché </w:t>
              </w:r>
            </w:ins>
            <w:r w:rsidR="00006E36" w:rsidRPr="00F94246">
              <w:rPr>
                <w:b/>
                <w:bCs/>
                <w:sz w:val="28"/>
                <w:szCs w:val="28"/>
              </w:rPr>
              <w:t xml:space="preserve">N° </w:t>
            </w:r>
            <w:ins w:id="3" w:author="Noami  RIZIKI" w:date="2025-08-06T10:17:00Z">
              <w:r w:rsidRPr="00F94246">
                <w:rPr>
                  <w:b/>
                  <w:bCs/>
                  <w:sz w:val="28"/>
                  <w:szCs w:val="28"/>
                </w:rPr>
                <w:t>MAPA25-10CCI</w:t>
              </w:r>
            </w:ins>
          </w:p>
          <w:p w14:paraId="23C04010" w14:textId="30A58195" w:rsidR="00603618" w:rsidRPr="00F94246" w:rsidRDefault="00123053" w:rsidP="00123053">
            <w:pPr>
              <w:contextualSpacing/>
              <w:jc w:val="center"/>
              <w:rPr>
                <w:sz w:val="24"/>
                <w:szCs w:val="24"/>
              </w:rPr>
            </w:pPr>
            <w:bookmarkStart w:id="4" w:name="_Hlk143673621"/>
            <w:r w:rsidRPr="00F94246">
              <w:rPr>
                <w:rFonts w:cs="Arial"/>
                <w:b/>
                <w:caps/>
                <w:sz w:val="24"/>
                <w:szCs w:val="24"/>
              </w:rPr>
              <w:t>TRAVAUX DE REMISE EN ETAT du Siège de la CCIM et de la MDE À LA SUITE DES dommages causés par le cyclone chido</w:t>
            </w:r>
            <w:bookmarkEnd w:id="4"/>
          </w:p>
        </w:tc>
        <w:tc>
          <w:tcPr>
            <w:tcW w:w="1275" w:type="dxa"/>
            <w:shd w:val="clear" w:color="auto" w:fill="66CCFF"/>
          </w:tcPr>
          <w:p w14:paraId="21666D25" w14:textId="77777777" w:rsidR="009B1CD0" w:rsidRPr="00F94246" w:rsidRDefault="00E47798" w:rsidP="0083205E">
            <w:pPr>
              <w:pStyle w:val="Titre8"/>
              <w:tabs>
                <w:tab w:val="left" w:pos="851"/>
                <w:tab w:val="right" w:pos="9639"/>
              </w:tabs>
              <w:spacing w:before="120" w:after="120"/>
            </w:pPr>
            <w:r w:rsidRPr="00F94246">
              <w:rPr>
                <w:caps/>
                <w:sz w:val="28"/>
                <w:szCs w:val="28"/>
              </w:rPr>
              <w:t>ATTRI1</w:t>
            </w:r>
          </w:p>
        </w:tc>
      </w:tr>
    </w:tbl>
    <w:p w14:paraId="5635E700" w14:textId="77777777" w:rsidR="009B1CD0" w:rsidRPr="00F94246" w:rsidRDefault="009B1CD0" w:rsidP="006C4338">
      <w:pPr>
        <w:tabs>
          <w:tab w:val="left" w:pos="851"/>
        </w:tabs>
      </w:pPr>
    </w:p>
    <w:p w14:paraId="6CEBCFED" w14:textId="77777777" w:rsidR="009B45B9" w:rsidRPr="00F94246" w:rsidRDefault="00CD46CC" w:rsidP="006C4338">
      <w:pPr>
        <w:pStyle w:val="Corpsdetexte31"/>
        <w:tabs>
          <w:tab w:val="left" w:pos="851"/>
        </w:tabs>
        <w:jc w:val="both"/>
        <w:rPr>
          <w:sz w:val="18"/>
          <w:szCs w:val="18"/>
        </w:rPr>
      </w:pPr>
      <w:r w:rsidRPr="00F94246">
        <w:rPr>
          <w:sz w:val="18"/>
          <w:szCs w:val="18"/>
        </w:rPr>
        <w:t>Alors qu’un acte d’engagement était autrefois requis de l’opérateur économique soumissionnaire lors du dépôt de son offre, sa signature n’est plus aujourd’hui requise qu’au st</w:t>
      </w:r>
      <w:r w:rsidR="00FE48C9" w:rsidRPr="00F94246">
        <w:rPr>
          <w:sz w:val="18"/>
          <w:szCs w:val="18"/>
        </w:rPr>
        <w:t>ade de l’attribution du marché public.</w:t>
      </w:r>
    </w:p>
    <w:p w14:paraId="2D94AAA3" w14:textId="77777777" w:rsidR="00FE48C9" w:rsidRPr="00F94246" w:rsidRDefault="00FE48C9" w:rsidP="006C4338">
      <w:pPr>
        <w:pStyle w:val="Corpsdetexte31"/>
        <w:tabs>
          <w:tab w:val="left" w:pos="851"/>
        </w:tabs>
        <w:jc w:val="both"/>
        <w:rPr>
          <w:sz w:val="18"/>
          <w:szCs w:val="18"/>
        </w:rPr>
      </w:pPr>
    </w:p>
    <w:p w14:paraId="3B630CA7" w14:textId="77777777" w:rsidR="009B45B9" w:rsidRPr="00F94246" w:rsidRDefault="009B1CD0" w:rsidP="006C4338">
      <w:pPr>
        <w:pStyle w:val="Corpsdetexte31"/>
        <w:tabs>
          <w:tab w:val="left" w:pos="851"/>
        </w:tabs>
        <w:jc w:val="both"/>
        <w:rPr>
          <w:sz w:val="18"/>
          <w:szCs w:val="18"/>
        </w:rPr>
      </w:pPr>
      <w:r w:rsidRPr="00F94246">
        <w:rPr>
          <w:sz w:val="18"/>
          <w:szCs w:val="18"/>
        </w:rPr>
        <w:t xml:space="preserve">Le formulaire </w:t>
      </w:r>
      <w:r w:rsidR="00E47798" w:rsidRPr="00F94246">
        <w:rPr>
          <w:sz w:val="18"/>
          <w:szCs w:val="18"/>
        </w:rPr>
        <w:t xml:space="preserve">ATTRI1 </w:t>
      </w:r>
      <w:r w:rsidRPr="00F94246">
        <w:rPr>
          <w:sz w:val="18"/>
          <w:szCs w:val="18"/>
        </w:rPr>
        <w:t xml:space="preserve">est un modèle d’acte d’engagement qui peut être utilisé par </w:t>
      </w:r>
      <w:r w:rsidR="0021797C" w:rsidRPr="00F94246">
        <w:rPr>
          <w:sz w:val="18"/>
          <w:szCs w:val="18"/>
        </w:rPr>
        <w:t>l’acheteur</w:t>
      </w:r>
      <w:r w:rsidR="0061068C" w:rsidRPr="00F94246">
        <w:rPr>
          <w:sz w:val="18"/>
          <w:szCs w:val="18"/>
        </w:rPr>
        <w:t>, s’il le souhaite,</w:t>
      </w:r>
      <w:r w:rsidR="001C40C0" w:rsidRPr="00F94246">
        <w:rPr>
          <w:sz w:val="18"/>
          <w:szCs w:val="18"/>
        </w:rPr>
        <w:t xml:space="preserve"> </w:t>
      </w:r>
      <w:r w:rsidR="00CD185D" w:rsidRPr="00F94246">
        <w:rPr>
          <w:sz w:val="18"/>
          <w:szCs w:val="18"/>
        </w:rPr>
        <w:t xml:space="preserve">pour conclure un marché </w:t>
      </w:r>
      <w:r w:rsidR="002E56C1" w:rsidRPr="00F94246">
        <w:rPr>
          <w:sz w:val="18"/>
          <w:szCs w:val="18"/>
        </w:rPr>
        <w:t>public</w:t>
      </w:r>
      <w:r w:rsidR="00CD185D" w:rsidRPr="00F94246">
        <w:rPr>
          <w:sz w:val="18"/>
          <w:szCs w:val="18"/>
        </w:rPr>
        <w:t xml:space="preserve"> avec le </w:t>
      </w:r>
      <w:r w:rsidR="00F92811" w:rsidRPr="00F94246">
        <w:rPr>
          <w:sz w:val="18"/>
          <w:szCs w:val="18"/>
        </w:rPr>
        <w:t>titulaire pressenti.</w:t>
      </w:r>
    </w:p>
    <w:p w14:paraId="61E9298C" w14:textId="77777777" w:rsidR="00FE48C9" w:rsidRPr="00F94246" w:rsidRDefault="00FE48C9" w:rsidP="006C4338">
      <w:pPr>
        <w:pStyle w:val="Corpsdetexte31"/>
        <w:tabs>
          <w:tab w:val="left" w:pos="851"/>
        </w:tabs>
        <w:jc w:val="both"/>
        <w:rPr>
          <w:sz w:val="18"/>
          <w:szCs w:val="18"/>
        </w:rPr>
      </w:pPr>
    </w:p>
    <w:p w14:paraId="48EBD99E" w14:textId="77777777" w:rsidR="009B1CD0" w:rsidRPr="00F94246" w:rsidRDefault="009B1CD0" w:rsidP="006C4338">
      <w:pPr>
        <w:pStyle w:val="Corpsdetexte31"/>
        <w:tabs>
          <w:tab w:val="left" w:pos="851"/>
        </w:tabs>
        <w:jc w:val="both"/>
        <w:rPr>
          <w:sz w:val="18"/>
          <w:szCs w:val="18"/>
        </w:rPr>
      </w:pPr>
      <w:r w:rsidRPr="00F94246">
        <w:rPr>
          <w:sz w:val="18"/>
          <w:szCs w:val="18"/>
        </w:rPr>
        <w:t xml:space="preserve">Il est conseillé aux acheteurs </w:t>
      </w:r>
      <w:r w:rsidR="0021797C" w:rsidRPr="00F94246">
        <w:rPr>
          <w:sz w:val="18"/>
          <w:szCs w:val="18"/>
        </w:rPr>
        <w:t xml:space="preserve">de renseigner les différentes rubriques de ce formulaire </w:t>
      </w:r>
      <w:r w:rsidRPr="00F94246">
        <w:rPr>
          <w:sz w:val="18"/>
          <w:szCs w:val="18"/>
        </w:rPr>
        <w:t xml:space="preserve">avant </w:t>
      </w:r>
      <w:r w:rsidR="00CD185D" w:rsidRPr="00F94246">
        <w:rPr>
          <w:sz w:val="18"/>
          <w:szCs w:val="18"/>
        </w:rPr>
        <w:t>d</w:t>
      </w:r>
      <w:r w:rsidR="0021797C" w:rsidRPr="00F94246">
        <w:rPr>
          <w:sz w:val="18"/>
          <w:szCs w:val="18"/>
        </w:rPr>
        <w:t>e l</w:t>
      </w:r>
      <w:r w:rsidR="00CD185D" w:rsidRPr="00F94246">
        <w:rPr>
          <w:sz w:val="18"/>
          <w:szCs w:val="18"/>
        </w:rPr>
        <w:t>’adresser à l’attributaire</w:t>
      </w:r>
      <w:r w:rsidRPr="00F94246">
        <w:rPr>
          <w:sz w:val="18"/>
          <w:szCs w:val="18"/>
        </w:rPr>
        <w:t>.</w:t>
      </w:r>
      <w:r w:rsidR="00CD185D" w:rsidRPr="00F94246">
        <w:rPr>
          <w:sz w:val="18"/>
          <w:szCs w:val="18"/>
        </w:rPr>
        <w:t xml:space="preserve"> Ce dernier </w:t>
      </w:r>
      <w:r w:rsidR="0021797C" w:rsidRPr="00F94246">
        <w:rPr>
          <w:sz w:val="18"/>
          <w:szCs w:val="18"/>
        </w:rPr>
        <w:t>retourne l’acte d’engagement signé, permettant à l’acheteur de le signer à son tour.</w:t>
      </w:r>
    </w:p>
    <w:p w14:paraId="1B08629C" w14:textId="77777777" w:rsidR="00FE48C9" w:rsidRPr="00F94246" w:rsidRDefault="00FE48C9" w:rsidP="006C4338">
      <w:pPr>
        <w:pStyle w:val="Corpsdetexte31"/>
        <w:tabs>
          <w:tab w:val="left" w:pos="851"/>
        </w:tabs>
        <w:jc w:val="both"/>
        <w:rPr>
          <w:sz w:val="18"/>
          <w:szCs w:val="18"/>
        </w:rPr>
      </w:pPr>
    </w:p>
    <w:p w14:paraId="2BBBB6D7" w14:textId="77777777" w:rsidR="009B1CD0" w:rsidRPr="00F94246" w:rsidRDefault="009B1CD0" w:rsidP="006F3DF9">
      <w:pPr>
        <w:pStyle w:val="Corpsdetexte31"/>
        <w:tabs>
          <w:tab w:val="left" w:pos="851"/>
        </w:tabs>
        <w:jc w:val="both"/>
        <w:rPr>
          <w:sz w:val="18"/>
          <w:szCs w:val="18"/>
        </w:rPr>
      </w:pPr>
      <w:r w:rsidRPr="00F94246">
        <w:rPr>
          <w:sz w:val="18"/>
          <w:szCs w:val="18"/>
        </w:rPr>
        <w:t xml:space="preserve">En cas d’allotissement, </w:t>
      </w:r>
      <w:r w:rsidR="00CD185D" w:rsidRPr="00F94246">
        <w:rPr>
          <w:sz w:val="18"/>
          <w:szCs w:val="18"/>
        </w:rPr>
        <w:t xml:space="preserve">un formulaire </w:t>
      </w:r>
      <w:r w:rsidR="00E47798" w:rsidRPr="00F94246">
        <w:rPr>
          <w:sz w:val="18"/>
          <w:szCs w:val="18"/>
        </w:rPr>
        <w:t xml:space="preserve">ATTRI1 </w:t>
      </w:r>
      <w:r w:rsidR="00CD185D" w:rsidRPr="00F94246">
        <w:rPr>
          <w:sz w:val="18"/>
          <w:szCs w:val="18"/>
        </w:rPr>
        <w:t xml:space="preserve">peut être établi pour chaque </w:t>
      </w:r>
      <w:r w:rsidRPr="00F94246">
        <w:rPr>
          <w:sz w:val="18"/>
          <w:szCs w:val="18"/>
        </w:rPr>
        <w:t>lot.</w:t>
      </w:r>
      <w:r w:rsidR="00CD185D" w:rsidRPr="00F94246">
        <w:rPr>
          <w:sz w:val="18"/>
          <w:szCs w:val="18"/>
        </w:rPr>
        <w:t xml:space="preserve"> Lorsqu’un même opérateur économique se voit attribuer plusieurs lots, un seul </w:t>
      </w:r>
      <w:r w:rsidR="00E47798" w:rsidRPr="00F94246">
        <w:rPr>
          <w:sz w:val="18"/>
          <w:szCs w:val="18"/>
        </w:rPr>
        <w:t xml:space="preserve">ATTRI1 </w:t>
      </w:r>
      <w:r w:rsidR="00CD185D" w:rsidRPr="00F94246">
        <w:rPr>
          <w:sz w:val="18"/>
          <w:szCs w:val="18"/>
        </w:rPr>
        <w:t>peut être complété.</w:t>
      </w:r>
      <w:r w:rsidR="0021797C" w:rsidRPr="00F94246">
        <w:rPr>
          <w:sz w:val="18"/>
          <w:szCs w:val="18"/>
        </w:rPr>
        <w:t xml:space="preserve"> Si l’attributaire est retenu sur la base d’une offre variable portant sur plusieurs lots, </w:t>
      </w:r>
      <w:r w:rsidR="006F3DF9" w:rsidRPr="00F94246">
        <w:rPr>
          <w:sz w:val="18"/>
          <w:szCs w:val="18"/>
        </w:rPr>
        <w:t xml:space="preserve">soit </w:t>
      </w:r>
      <w:r w:rsidR="0021797C" w:rsidRPr="00F94246">
        <w:rPr>
          <w:sz w:val="18"/>
          <w:szCs w:val="18"/>
        </w:rPr>
        <w:t xml:space="preserve">un acte d’engagement est </w:t>
      </w:r>
      <w:r w:rsidR="006F3DF9" w:rsidRPr="00F94246">
        <w:rPr>
          <w:sz w:val="18"/>
          <w:szCs w:val="18"/>
        </w:rPr>
        <w:t>établi pour les seuls lots concernés, soit l’acte d’engagement unique mentionne expressément les lots retenus sur la base d’une offre variable</w:t>
      </w:r>
      <w:r w:rsidR="0021797C" w:rsidRPr="00F94246">
        <w:rPr>
          <w:sz w:val="18"/>
          <w:szCs w:val="18"/>
        </w:rPr>
        <w:t>.</w:t>
      </w:r>
    </w:p>
    <w:p w14:paraId="5B622A79" w14:textId="77777777" w:rsidR="00FE48C9" w:rsidRPr="00F94246" w:rsidRDefault="00FE48C9" w:rsidP="006F3DF9">
      <w:pPr>
        <w:pStyle w:val="Corpsdetexte31"/>
        <w:tabs>
          <w:tab w:val="left" w:pos="851"/>
        </w:tabs>
        <w:jc w:val="both"/>
        <w:rPr>
          <w:sz w:val="18"/>
          <w:szCs w:val="18"/>
        </w:rPr>
      </w:pPr>
    </w:p>
    <w:p w14:paraId="60045206" w14:textId="77777777" w:rsidR="009B1CD0" w:rsidRPr="00F94246" w:rsidRDefault="009B1CD0" w:rsidP="005846FB">
      <w:pPr>
        <w:pStyle w:val="Corpsdetexte31"/>
        <w:tabs>
          <w:tab w:val="left" w:pos="851"/>
        </w:tabs>
        <w:jc w:val="both"/>
        <w:rPr>
          <w:sz w:val="18"/>
          <w:szCs w:val="18"/>
        </w:rPr>
      </w:pPr>
      <w:r w:rsidRPr="00F94246">
        <w:rPr>
          <w:sz w:val="18"/>
          <w:szCs w:val="18"/>
        </w:rPr>
        <w:t xml:space="preserve">En cas de </w:t>
      </w:r>
      <w:r w:rsidR="00F92811" w:rsidRPr="00F94246">
        <w:rPr>
          <w:sz w:val="18"/>
          <w:szCs w:val="18"/>
        </w:rPr>
        <w:t>groupement d’entreprises</w:t>
      </w:r>
      <w:r w:rsidRPr="00F94246">
        <w:rPr>
          <w:sz w:val="18"/>
          <w:szCs w:val="18"/>
        </w:rPr>
        <w:t xml:space="preserve">, un </w:t>
      </w:r>
      <w:r w:rsidR="00CD185D" w:rsidRPr="00F94246">
        <w:rPr>
          <w:sz w:val="18"/>
          <w:szCs w:val="18"/>
        </w:rPr>
        <w:t xml:space="preserve">acte d’engagement unique </w:t>
      </w:r>
      <w:r w:rsidRPr="00F94246">
        <w:rPr>
          <w:sz w:val="18"/>
          <w:szCs w:val="18"/>
        </w:rPr>
        <w:t>est rempli pour le groupement d’entreprises.</w:t>
      </w:r>
    </w:p>
    <w:p w14:paraId="20CBA9DE" w14:textId="77777777" w:rsidR="00FE48C9" w:rsidRPr="00F94246" w:rsidRDefault="00FE48C9" w:rsidP="005846FB">
      <w:pPr>
        <w:pStyle w:val="Corpsdetexte31"/>
        <w:tabs>
          <w:tab w:val="left" w:pos="851"/>
        </w:tabs>
        <w:jc w:val="both"/>
        <w:rPr>
          <w:sz w:val="18"/>
          <w:szCs w:val="18"/>
        </w:rPr>
      </w:pPr>
    </w:p>
    <w:p w14:paraId="40405C86" w14:textId="77777777" w:rsidR="004C5755" w:rsidRPr="00F94246" w:rsidRDefault="004C5755" w:rsidP="004C5755">
      <w:pPr>
        <w:jc w:val="both"/>
        <w:rPr>
          <w:rFonts w:ascii="Arial" w:hAnsi="Arial" w:cs="Arial"/>
          <w:i/>
          <w:sz w:val="18"/>
          <w:szCs w:val="18"/>
        </w:rPr>
      </w:pPr>
      <w:r w:rsidRPr="00F94246">
        <w:rPr>
          <w:rFonts w:ascii="Arial" w:hAnsi="Arial" w:cs="Arial"/>
          <w:i/>
          <w:sz w:val="18"/>
          <w:szCs w:val="18"/>
        </w:rPr>
        <w:t xml:space="preserve">Il est rappelé qu’en application du code de la commande publique, et notamment ses </w:t>
      </w:r>
      <w:hyperlink r:id="rId11" w:history="1">
        <w:r w:rsidRPr="00F94246">
          <w:rPr>
            <w:rStyle w:val="Lienhypertexte"/>
            <w:rFonts w:ascii="Arial" w:hAnsi="Arial" w:cs="Arial"/>
            <w:i/>
            <w:sz w:val="18"/>
            <w:szCs w:val="18"/>
          </w:rPr>
          <w:t>articles L. 1110-1</w:t>
        </w:r>
      </w:hyperlink>
      <w:r w:rsidRPr="00F94246">
        <w:rPr>
          <w:rFonts w:ascii="Arial" w:hAnsi="Arial" w:cs="Arial"/>
          <w:i/>
          <w:sz w:val="18"/>
          <w:szCs w:val="18"/>
        </w:rPr>
        <w:t xml:space="preserve">, et </w:t>
      </w:r>
      <w:hyperlink r:id="rId12" w:history="1">
        <w:r w:rsidRPr="00F94246">
          <w:rPr>
            <w:rStyle w:val="Lienhypertexte"/>
            <w:rFonts w:ascii="Arial" w:hAnsi="Arial" w:cs="Arial"/>
            <w:i/>
            <w:sz w:val="18"/>
            <w:szCs w:val="18"/>
          </w:rPr>
          <w:t>R. 2162-1 à R. 2162-6</w:t>
        </w:r>
      </w:hyperlink>
      <w:r w:rsidRPr="00F94246">
        <w:rPr>
          <w:rFonts w:ascii="Arial" w:hAnsi="Arial" w:cs="Arial"/>
          <w:i/>
          <w:sz w:val="18"/>
          <w:szCs w:val="18"/>
        </w:rPr>
        <w:t xml:space="preserve">, </w:t>
      </w:r>
      <w:hyperlink r:id="rId13" w:history="1">
        <w:r w:rsidRPr="00F94246">
          <w:rPr>
            <w:rStyle w:val="Lienhypertexte"/>
            <w:rFonts w:ascii="Arial" w:hAnsi="Arial" w:cs="Arial"/>
            <w:i/>
            <w:sz w:val="18"/>
            <w:szCs w:val="18"/>
          </w:rPr>
          <w:t>R. 2162-7 à R. 2162-12</w:t>
        </w:r>
      </w:hyperlink>
      <w:r w:rsidRPr="00F94246">
        <w:rPr>
          <w:rFonts w:ascii="Arial" w:hAnsi="Arial" w:cs="Arial"/>
          <w:i/>
          <w:sz w:val="18"/>
          <w:szCs w:val="18"/>
        </w:rPr>
        <w:t xml:space="preserve">, </w:t>
      </w:r>
      <w:hyperlink r:id="rId14" w:history="1">
        <w:r w:rsidRPr="00F94246">
          <w:rPr>
            <w:rStyle w:val="Lienhypertexte"/>
            <w:rFonts w:ascii="Arial" w:hAnsi="Arial" w:cs="Arial"/>
            <w:i/>
            <w:sz w:val="18"/>
            <w:szCs w:val="18"/>
          </w:rPr>
          <w:t>R. 2162-13 à R. 2162-14</w:t>
        </w:r>
      </w:hyperlink>
      <w:r w:rsidRPr="00F94246">
        <w:rPr>
          <w:rFonts w:ascii="Arial" w:hAnsi="Arial" w:cs="Arial"/>
          <w:i/>
          <w:sz w:val="18"/>
          <w:szCs w:val="18"/>
        </w:rPr>
        <w:t xml:space="preserve"> et </w:t>
      </w:r>
      <w:hyperlink r:id="rId15" w:history="1">
        <w:r w:rsidRPr="00F94246">
          <w:rPr>
            <w:rStyle w:val="Lienhypertexte"/>
            <w:rFonts w:ascii="Arial" w:hAnsi="Arial" w:cs="Arial"/>
            <w:i/>
            <w:sz w:val="18"/>
            <w:szCs w:val="18"/>
          </w:rPr>
          <w:t>R. 2162-15 à R. 2162-21</w:t>
        </w:r>
      </w:hyperlink>
      <w:r w:rsidRPr="00F94246">
        <w:rPr>
          <w:rFonts w:ascii="Arial" w:hAnsi="Arial" w:cs="Arial"/>
          <w:i/>
          <w:sz w:val="18"/>
          <w:szCs w:val="18"/>
        </w:rPr>
        <w:t xml:space="preserve"> (marchés publics autres que de défense ou de sécurité), ainsi que </w:t>
      </w:r>
      <w:hyperlink r:id="rId16" w:history="1">
        <w:r w:rsidRPr="00F94246">
          <w:rPr>
            <w:rStyle w:val="Lienhypertexte"/>
            <w:rFonts w:ascii="Arial" w:hAnsi="Arial" w:cs="Arial"/>
            <w:i/>
            <w:sz w:val="18"/>
            <w:szCs w:val="18"/>
          </w:rPr>
          <w:t>R. 23612-1 à R. 2362-6</w:t>
        </w:r>
      </w:hyperlink>
      <w:r w:rsidRPr="00F94246">
        <w:rPr>
          <w:rFonts w:ascii="Arial" w:hAnsi="Arial" w:cs="Arial"/>
          <w:i/>
          <w:sz w:val="18"/>
          <w:szCs w:val="18"/>
        </w:rPr>
        <w:t xml:space="preserve">, </w:t>
      </w:r>
      <w:hyperlink r:id="rId17" w:history="1">
        <w:r w:rsidRPr="00F94246">
          <w:rPr>
            <w:rStyle w:val="Lienhypertexte"/>
            <w:rFonts w:ascii="Arial" w:hAnsi="Arial" w:cs="Arial"/>
            <w:i/>
            <w:sz w:val="18"/>
            <w:szCs w:val="18"/>
          </w:rPr>
          <w:t>R. 2362-7</w:t>
        </w:r>
      </w:hyperlink>
      <w:r w:rsidRPr="00F94246">
        <w:rPr>
          <w:rFonts w:ascii="Arial" w:hAnsi="Arial" w:cs="Arial"/>
          <w:i/>
          <w:sz w:val="18"/>
          <w:szCs w:val="18"/>
        </w:rPr>
        <w:t xml:space="preserve">, </w:t>
      </w:r>
      <w:hyperlink r:id="rId18" w:history="1">
        <w:r w:rsidRPr="00F94246">
          <w:rPr>
            <w:rStyle w:val="Lienhypertexte"/>
            <w:rFonts w:ascii="Arial" w:hAnsi="Arial" w:cs="Arial"/>
            <w:i/>
            <w:sz w:val="18"/>
            <w:szCs w:val="18"/>
          </w:rPr>
          <w:t>R. 2362-8</w:t>
        </w:r>
      </w:hyperlink>
      <w:r w:rsidRPr="00F94246">
        <w:rPr>
          <w:rFonts w:ascii="Arial" w:hAnsi="Arial" w:cs="Arial"/>
          <w:i/>
          <w:sz w:val="18"/>
          <w:szCs w:val="18"/>
        </w:rPr>
        <w:t xml:space="preserve">, </w:t>
      </w:r>
      <w:hyperlink r:id="rId19" w:history="1">
        <w:r w:rsidRPr="00F94246">
          <w:rPr>
            <w:rStyle w:val="Lienhypertexte"/>
            <w:rFonts w:ascii="Arial" w:hAnsi="Arial" w:cs="Arial"/>
            <w:i/>
            <w:sz w:val="18"/>
            <w:szCs w:val="18"/>
          </w:rPr>
          <w:t>R. 2362-9 à R. 2362-12</w:t>
        </w:r>
      </w:hyperlink>
      <w:r w:rsidRPr="00F94246">
        <w:rPr>
          <w:rFonts w:ascii="Arial" w:hAnsi="Arial" w:cs="Arial"/>
          <w:i/>
          <w:sz w:val="18"/>
          <w:szCs w:val="18"/>
        </w:rPr>
        <w:t>, et </w:t>
      </w:r>
      <w:hyperlink r:id="rId20" w:history="1">
        <w:r w:rsidRPr="00F94246">
          <w:rPr>
            <w:rStyle w:val="Lienhypertexte"/>
            <w:rFonts w:ascii="Arial" w:hAnsi="Arial" w:cs="Arial"/>
            <w:i/>
            <w:sz w:val="18"/>
            <w:szCs w:val="18"/>
          </w:rPr>
          <w:t>R. 2362-13 à R. 2362-18</w:t>
        </w:r>
      </w:hyperlink>
      <w:r w:rsidRPr="00F94246">
        <w:rPr>
          <w:rFonts w:ascii="Arial" w:hAnsi="Arial" w:cs="Arial"/>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02A6756" w14:textId="77777777" w:rsidR="004C5755" w:rsidRPr="00F94246" w:rsidRDefault="004C5755" w:rsidP="004C5755">
      <w:pPr>
        <w:jc w:val="both"/>
        <w:rPr>
          <w:rFonts w:ascii="Arial" w:hAnsi="Arial" w:cs="Arial"/>
          <w:i/>
          <w:sz w:val="18"/>
          <w:szCs w:val="18"/>
        </w:rPr>
      </w:pPr>
    </w:p>
    <w:p w14:paraId="75CAFBDF" w14:textId="77777777" w:rsidR="00FE48C9" w:rsidRPr="00F94246"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4246" w14:paraId="79518941" w14:textId="77777777">
        <w:tc>
          <w:tcPr>
            <w:tcW w:w="10277" w:type="dxa"/>
            <w:shd w:val="clear" w:color="auto" w:fill="66CCFF"/>
          </w:tcPr>
          <w:p w14:paraId="072D8B9C" w14:textId="77777777" w:rsidR="009B1CD0" w:rsidRPr="00F94246" w:rsidRDefault="009B1CD0" w:rsidP="005846FB">
            <w:pPr>
              <w:tabs>
                <w:tab w:val="left" w:pos="-142"/>
                <w:tab w:val="left" w:pos="851"/>
                <w:tab w:val="left" w:pos="4111"/>
              </w:tabs>
              <w:jc w:val="both"/>
            </w:pPr>
            <w:r w:rsidRPr="00F94246">
              <w:rPr>
                <w:rFonts w:ascii="Arial" w:hAnsi="Arial" w:cs="Arial"/>
                <w:b/>
                <w:sz w:val="22"/>
                <w:szCs w:val="22"/>
              </w:rPr>
              <w:t xml:space="preserve">A - Objet </w:t>
            </w:r>
            <w:r w:rsidRPr="00F94246">
              <w:rPr>
                <w:rFonts w:ascii="Arial" w:hAnsi="Arial" w:cs="Arial"/>
                <w:b/>
                <w:bCs/>
                <w:sz w:val="22"/>
                <w:szCs w:val="22"/>
              </w:rPr>
              <w:t>de l’acte d’engagement</w:t>
            </w:r>
          </w:p>
        </w:tc>
      </w:tr>
    </w:tbl>
    <w:p w14:paraId="480B7B8C" w14:textId="77777777" w:rsidR="009B1CD0" w:rsidRPr="00F94246" w:rsidRDefault="009B1CD0" w:rsidP="006C4338">
      <w:pPr>
        <w:tabs>
          <w:tab w:val="left" w:pos="426"/>
          <w:tab w:val="left" w:pos="851"/>
        </w:tabs>
        <w:jc w:val="both"/>
      </w:pPr>
    </w:p>
    <w:p w14:paraId="7B8F8A4A" w14:textId="77777777" w:rsidR="009B1CD0" w:rsidRPr="00F94246" w:rsidRDefault="009B1CD0" w:rsidP="006C4338">
      <w:pPr>
        <w:tabs>
          <w:tab w:val="left" w:pos="426"/>
          <w:tab w:val="left" w:pos="851"/>
        </w:tabs>
        <w:jc w:val="both"/>
        <w:rPr>
          <w:rFonts w:ascii="Arial" w:hAnsi="Arial" w:cs="Arial"/>
          <w:i/>
          <w:sz w:val="18"/>
          <w:szCs w:val="18"/>
        </w:rPr>
      </w:pPr>
      <w:proofErr w:type="gramStart"/>
      <w:r w:rsidRPr="00F94246">
        <w:rPr>
          <w:rFonts w:ascii="Wingdings" w:eastAsia="Wingdings" w:hAnsi="Wingdings" w:cs="Wingdings"/>
          <w:b/>
          <w:color w:val="66CCFF"/>
          <w:spacing w:val="-10"/>
        </w:rPr>
        <w:t></w:t>
      </w:r>
      <w:r w:rsidRPr="00F94246">
        <w:rPr>
          <w:rFonts w:ascii="Arial" w:eastAsia="Arial" w:hAnsi="Arial" w:cs="Arial"/>
          <w:spacing w:val="-10"/>
        </w:rPr>
        <w:t xml:space="preserve">  </w:t>
      </w:r>
      <w:r w:rsidRPr="00F94246">
        <w:rPr>
          <w:rFonts w:ascii="Arial" w:hAnsi="Arial" w:cs="Arial"/>
        </w:rPr>
        <w:t>Objet</w:t>
      </w:r>
      <w:proofErr w:type="gramEnd"/>
      <w:r w:rsidRPr="00F94246">
        <w:rPr>
          <w:rFonts w:ascii="Arial" w:hAnsi="Arial" w:cs="Arial"/>
        </w:rPr>
        <w:t xml:space="preserve"> </w:t>
      </w:r>
      <w:r w:rsidR="00CD185D" w:rsidRPr="00F94246">
        <w:rPr>
          <w:rFonts w:ascii="Arial" w:hAnsi="Arial" w:cs="Arial"/>
          <w:bCs/>
        </w:rPr>
        <w:t xml:space="preserve">du marché </w:t>
      </w:r>
      <w:r w:rsidR="00FE48C9" w:rsidRPr="00F94246">
        <w:rPr>
          <w:rFonts w:ascii="Arial" w:hAnsi="Arial" w:cs="Arial"/>
          <w:bCs/>
        </w:rPr>
        <w:t>public</w:t>
      </w:r>
    </w:p>
    <w:p w14:paraId="4F622F3B" w14:textId="11980186" w:rsidR="00570F04" w:rsidRPr="00570F04" w:rsidRDefault="00570F04" w:rsidP="00570F04">
      <w:pPr>
        <w:tabs>
          <w:tab w:val="left" w:pos="426"/>
          <w:tab w:val="left" w:pos="851"/>
        </w:tabs>
        <w:jc w:val="both"/>
        <w:rPr>
          <w:rFonts w:ascii="Arial" w:hAnsi="Arial" w:cs="Arial"/>
        </w:rPr>
      </w:pPr>
      <w:r w:rsidRPr="00570F04">
        <w:rPr>
          <w:rFonts w:ascii="Arial" w:hAnsi="Arial" w:cs="Arial"/>
        </w:rPr>
        <w:t>Le marché a pour l’objet la réalisation des travaux de remise en état des locaux du siège de la CCIM et de la Maison De l’Entreprise (MDE) situés au niveau de la Place Mariage à Mamoudzou.</w:t>
      </w:r>
    </w:p>
    <w:p w14:paraId="04BAC8B3"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Il est</w:t>
      </w:r>
      <w:r w:rsidRPr="00570F04">
        <w:rPr>
          <w:rFonts w:ascii="Arial" w:hAnsi="Arial" w:cs="Arial"/>
          <w:b/>
          <w:bCs/>
        </w:rPr>
        <w:t xml:space="preserve"> </w:t>
      </w:r>
      <w:r w:rsidRPr="00570F04">
        <w:rPr>
          <w:rFonts w:ascii="Arial" w:hAnsi="Arial" w:cs="Arial"/>
        </w:rPr>
        <w:t xml:space="preserve">passé selon une </w:t>
      </w:r>
      <w:r w:rsidRPr="00570F04">
        <w:rPr>
          <w:rFonts w:ascii="Arial" w:hAnsi="Arial" w:cs="Arial"/>
          <w:b/>
          <w:bCs/>
        </w:rPr>
        <w:t>procédure adaptée</w:t>
      </w:r>
      <w:r w:rsidRPr="00570F04">
        <w:rPr>
          <w:rFonts w:ascii="Arial" w:hAnsi="Arial" w:cs="Arial"/>
        </w:rPr>
        <w:t xml:space="preserve"> en application des articles </w:t>
      </w:r>
      <w:r w:rsidRPr="00570F04">
        <w:rPr>
          <w:rFonts w:ascii="Arial" w:hAnsi="Arial" w:cs="Arial"/>
          <w:b/>
          <w:bCs/>
        </w:rPr>
        <w:t>L.2123-1 et R.2123-1</w:t>
      </w:r>
      <w:r w:rsidRPr="00570F04">
        <w:rPr>
          <w:rFonts w:ascii="Arial" w:hAnsi="Arial" w:cs="Arial"/>
        </w:rPr>
        <w:t xml:space="preserve"> du Code de la commande publique.</w:t>
      </w:r>
    </w:p>
    <w:p w14:paraId="0CB21B7A"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 xml:space="preserve">Les caractéristiques de l’opération sont les suivantes : </w:t>
      </w:r>
    </w:p>
    <w:tbl>
      <w:tblPr>
        <w:tblW w:w="9356"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536"/>
        <w:gridCol w:w="4820"/>
      </w:tblGrid>
      <w:tr w:rsidR="00570F04" w:rsidRPr="00570F04" w14:paraId="6498589D" w14:textId="77777777" w:rsidTr="002B6FD3">
        <w:trPr>
          <w:trHeight w:val="907"/>
        </w:trPr>
        <w:tc>
          <w:tcPr>
            <w:tcW w:w="4536" w:type="dxa"/>
          </w:tcPr>
          <w:p w14:paraId="27D4BD63"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Description de l’opération</w:t>
            </w:r>
          </w:p>
        </w:tc>
        <w:tc>
          <w:tcPr>
            <w:tcW w:w="4820" w:type="dxa"/>
          </w:tcPr>
          <w:p w14:paraId="27723CEF"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L’opération consiste à remettre en état les locaux de la CCIM (Siège et MDE) situés sur la place Mariage à Mamoudzou.</w:t>
            </w:r>
          </w:p>
        </w:tc>
      </w:tr>
      <w:tr w:rsidR="00570F04" w:rsidRPr="00570F04" w14:paraId="0570BB9D" w14:textId="77777777" w:rsidTr="002B6FD3">
        <w:trPr>
          <w:trHeight w:val="20"/>
        </w:trPr>
        <w:tc>
          <w:tcPr>
            <w:tcW w:w="4536" w:type="dxa"/>
          </w:tcPr>
          <w:p w14:paraId="438C7D4A"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Nature des travaux</w:t>
            </w:r>
          </w:p>
        </w:tc>
        <w:tc>
          <w:tcPr>
            <w:tcW w:w="4820" w:type="dxa"/>
          </w:tcPr>
          <w:p w14:paraId="7FAF5C31" w14:textId="77777777" w:rsidR="00570F04" w:rsidRPr="00570F04" w:rsidRDefault="00570F04" w:rsidP="00570F04">
            <w:pPr>
              <w:tabs>
                <w:tab w:val="left" w:pos="426"/>
                <w:tab w:val="left" w:pos="851"/>
              </w:tabs>
              <w:jc w:val="both"/>
              <w:rPr>
                <w:rFonts w:ascii="Arial" w:hAnsi="Arial" w:cs="Arial"/>
                <w:b/>
                <w:i/>
              </w:rPr>
            </w:pPr>
            <w:r w:rsidRPr="00570F04">
              <w:rPr>
                <w:rFonts w:ascii="Arial" w:hAnsi="Arial" w:cs="Arial"/>
                <w:b/>
                <w:i/>
              </w:rPr>
              <w:t>Travaux de réhabilitation/remise en état</w:t>
            </w:r>
          </w:p>
        </w:tc>
      </w:tr>
      <w:tr w:rsidR="00570F04" w:rsidRPr="00570F04" w14:paraId="20382ACE" w14:textId="77777777" w:rsidTr="002B6FD3">
        <w:trPr>
          <w:trHeight w:val="20"/>
        </w:trPr>
        <w:tc>
          <w:tcPr>
            <w:tcW w:w="4536" w:type="dxa"/>
          </w:tcPr>
          <w:p w14:paraId="50DA3A98"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Usage</w:t>
            </w:r>
          </w:p>
        </w:tc>
        <w:tc>
          <w:tcPr>
            <w:tcW w:w="4820" w:type="dxa"/>
          </w:tcPr>
          <w:p w14:paraId="5F06BAC6" w14:textId="77777777" w:rsidR="00570F04" w:rsidRPr="00570F04" w:rsidRDefault="00570F04" w:rsidP="00570F04">
            <w:pPr>
              <w:tabs>
                <w:tab w:val="left" w:pos="426"/>
                <w:tab w:val="left" w:pos="851"/>
              </w:tabs>
              <w:jc w:val="both"/>
              <w:rPr>
                <w:rFonts w:ascii="Arial" w:hAnsi="Arial" w:cs="Arial"/>
                <w:b/>
                <w:i/>
              </w:rPr>
            </w:pPr>
            <w:r w:rsidRPr="00570F04">
              <w:rPr>
                <w:rFonts w:ascii="Arial" w:hAnsi="Arial" w:cs="Arial"/>
                <w:b/>
                <w:i/>
              </w:rPr>
              <w:t>Bureaux / Tertiaire</w:t>
            </w:r>
          </w:p>
        </w:tc>
      </w:tr>
      <w:tr w:rsidR="00570F04" w:rsidRPr="00570F04" w14:paraId="62EE2DF3" w14:textId="77777777" w:rsidTr="002B6FD3">
        <w:trPr>
          <w:trHeight w:val="20"/>
        </w:trPr>
        <w:tc>
          <w:tcPr>
            <w:tcW w:w="4536" w:type="dxa"/>
          </w:tcPr>
          <w:p w14:paraId="25CED164"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Surface de plancher totale</w:t>
            </w:r>
          </w:p>
        </w:tc>
        <w:tc>
          <w:tcPr>
            <w:tcW w:w="4820" w:type="dxa"/>
          </w:tcPr>
          <w:p w14:paraId="0A43B7C8"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1.572 m²</w:t>
            </w:r>
          </w:p>
        </w:tc>
      </w:tr>
      <w:tr w:rsidR="00570F04" w:rsidRPr="00570F04" w14:paraId="588D11B7" w14:textId="77777777" w:rsidTr="002B6FD3">
        <w:trPr>
          <w:trHeight w:val="20"/>
        </w:trPr>
        <w:tc>
          <w:tcPr>
            <w:tcW w:w="4536" w:type="dxa"/>
          </w:tcPr>
          <w:p w14:paraId="6665A941"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Surface de plancher concernée par les travaux</w:t>
            </w:r>
          </w:p>
        </w:tc>
        <w:tc>
          <w:tcPr>
            <w:tcW w:w="4820" w:type="dxa"/>
          </w:tcPr>
          <w:p w14:paraId="651B049E"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628 m²</w:t>
            </w:r>
          </w:p>
        </w:tc>
      </w:tr>
      <w:tr w:rsidR="00570F04" w:rsidRPr="00570F04" w14:paraId="01EAC8A0" w14:textId="77777777" w:rsidTr="002B6FD3">
        <w:trPr>
          <w:trHeight w:val="20"/>
        </w:trPr>
        <w:tc>
          <w:tcPr>
            <w:tcW w:w="4536" w:type="dxa"/>
          </w:tcPr>
          <w:p w14:paraId="36ED7E09"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Montant prévisionnel des travaux TTC</w:t>
            </w:r>
          </w:p>
        </w:tc>
        <w:tc>
          <w:tcPr>
            <w:tcW w:w="4820" w:type="dxa"/>
          </w:tcPr>
          <w:p w14:paraId="5008EFF7"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300 000 €</w:t>
            </w:r>
          </w:p>
        </w:tc>
      </w:tr>
      <w:tr w:rsidR="00570F04" w:rsidRPr="00570F04" w14:paraId="3CBB668B" w14:textId="77777777" w:rsidTr="002B6FD3">
        <w:trPr>
          <w:trHeight w:val="20"/>
        </w:trPr>
        <w:tc>
          <w:tcPr>
            <w:tcW w:w="4536" w:type="dxa"/>
          </w:tcPr>
          <w:p w14:paraId="271F5933"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lastRenderedPageBreak/>
              <w:t>Durée prévisionnelle des travaux</w:t>
            </w:r>
          </w:p>
        </w:tc>
        <w:tc>
          <w:tcPr>
            <w:tcW w:w="4820" w:type="dxa"/>
          </w:tcPr>
          <w:p w14:paraId="78ADC069"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4 mois</w:t>
            </w:r>
          </w:p>
        </w:tc>
      </w:tr>
      <w:tr w:rsidR="00570F04" w:rsidRPr="00570F04" w14:paraId="6898067B" w14:textId="77777777" w:rsidTr="002B6FD3">
        <w:trPr>
          <w:trHeight w:val="20"/>
        </w:trPr>
        <w:tc>
          <w:tcPr>
            <w:tcW w:w="4536" w:type="dxa"/>
          </w:tcPr>
          <w:p w14:paraId="7C59B9A2"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 xml:space="preserve">Date de démarrage de la maitrise d’œuvre </w:t>
            </w:r>
          </w:p>
        </w:tc>
        <w:tc>
          <w:tcPr>
            <w:tcW w:w="4820" w:type="dxa"/>
          </w:tcPr>
          <w:p w14:paraId="19338593"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 xml:space="preserve">14 avril 2025 </w:t>
            </w:r>
          </w:p>
        </w:tc>
      </w:tr>
      <w:tr w:rsidR="00570F04" w:rsidRPr="00570F04" w14:paraId="1369B066" w14:textId="77777777" w:rsidTr="002B6FD3">
        <w:trPr>
          <w:trHeight w:val="20"/>
        </w:trPr>
        <w:tc>
          <w:tcPr>
            <w:tcW w:w="4536" w:type="dxa"/>
          </w:tcPr>
          <w:p w14:paraId="2B3D91B9"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Date de démarrage prévisionnel des travaux</w:t>
            </w:r>
          </w:p>
        </w:tc>
        <w:tc>
          <w:tcPr>
            <w:tcW w:w="4820" w:type="dxa"/>
          </w:tcPr>
          <w:p w14:paraId="740C3567" w14:textId="77777777" w:rsidR="00570F04" w:rsidRPr="00570F04" w:rsidRDefault="00570F04" w:rsidP="00570F04">
            <w:pPr>
              <w:tabs>
                <w:tab w:val="left" w:pos="426"/>
                <w:tab w:val="left" w:pos="851"/>
              </w:tabs>
              <w:jc w:val="both"/>
              <w:rPr>
                <w:rFonts w:ascii="Arial" w:hAnsi="Arial" w:cs="Arial"/>
              </w:rPr>
            </w:pPr>
            <w:r w:rsidRPr="00570F04">
              <w:rPr>
                <w:rFonts w:ascii="Arial" w:hAnsi="Arial" w:cs="Arial"/>
              </w:rPr>
              <w:t>15 septembre 2025</w:t>
            </w:r>
          </w:p>
        </w:tc>
      </w:tr>
    </w:tbl>
    <w:p w14:paraId="1DEC194E" w14:textId="77777777" w:rsidR="009B1CD0" w:rsidRPr="00F94246" w:rsidRDefault="009B1CD0" w:rsidP="005846FB">
      <w:pPr>
        <w:tabs>
          <w:tab w:val="left" w:pos="426"/>
          <w:tab w:val="left" w:pos="851"/>
        </w:tabs>
        <w:jc w:val="both"/>
        <w:rPr>
          <w:rFonts w:ascii="Arial" w:hAnsi="Arial" w:cs="Arial"/>
        </w:rPr>
      </w:pPr>
    </w:p>
    <w:p w14:paraId="1EFC7560" w14:textId="77777777" w:rsidR="002B6FD3" w:rsidRPr="002B6FD3" w:rsidRDefault="002B6FD3" w:rsidP="002B6FD3">
      <w:pPr>
        <w:tabs>
          <w:tab w:val="left" w:pos="426"/>
          <w:tab w:val="left" w:pos="851"/>
        </w:tabs>
        <w:jc w:val="both"/>
        <w:rPr>
          <w:rFonts w:ascii="Arial" w:hAnsi="Arial" w:cs="Arial"/>
        </w:rPr>
      </w:pPr>
      <w:r w:rsidRPr="002B6FD3">
        <w:rPr>
          <w:rFonts w:ascii="Arial" w:hAnsi="Arial" w:cs="Arial"/>
        </w:rPr>
        <w:t xml:space="preserve">Sur le bâtiment « A », Hôtel consulaire (Siège), le chantier se déroulera en deux phases au R+2. La première phase concernant les locaux de la CCIM, la seconde phase sur les locaux de la CCIM et une partie commune. Les autres niveaux ne font pas partie du présent marché. </w:t>
      </w:r>
    </w:p>
    <w:p w14:paraId="562FB4B9" w14:textId="77777777" w:rsidR="002B6FD3" w:rsidRPr="00F94246" w:rsidRDefault="002B6FD3" w:rsidP="002B6FD3">
      <w:pPr>
        <w:tabs>
          <w:tab w:val="left" w:pos="426"/>
          <w:tab w:val="left" w:pos="851"/>
        </w:tabs>
        <w:jc w:val="both"/>
        <w:rPr>
          <w:rFonts w:ascii="Arial" w:hAnsi="Arial" w:cs="Arial"/>
        </w:rPr>
      </w:pPr>
      <w:r w:rsidRPr="002B6FD3">
        <w:rPr>
          <w:rFonts w:ascii="Arial" w:hAnsi="Arial" w:cs="Arial"/>
        </w:rPr>
        <w:t xml:space="preserve">Sur le bâtiment « B » (MDE), le chantier se déroulera sur l’ensemble des niveaux et la couverture. </w:t>
      </w:r>
    </w:p>
    <w:p w14:paraId="79A00901" w14:textId="77777777" w:rsidR="00644D40" w:rsidRPr="00F94246" w:rsidRDefault="00644D40" w:rsidP="00FC7A42">
      <w:pPr>
        <w:tabs>
          <w:tab w:val="left" w:pos="426"/>
          <w:tab w:val="left" w:pos="851"/>
        </w:tabs>
        <w:jc w:val="both"/>
        <w:rPr>
          <w:rFonts w:ascii="Arial" w:hAnsi="Arial" w:cs="Arial"/>
        </w:rPr>
      </w:pPr>
    </w:p>
    <w:p w14:paraId="75054B74" w14:textId="3222BC56" w:rsidR="00FC7A42" w:rsidRPr="00FC7A42" w:rsidRDefault="00FC7A42" w:rsidP="00FC7A42">
      <w:pPr>
        <w:tabs>
          <w:tab w:val="left" w:pos="426"/>
          <w:tab w:val="left" w:pos="851"/>
        </w:tabs>
        <w:jc w:val="both"/>
        <w:rPr>
          <w:rFonts w:ascii="Arial" w:hAnsi="Arial" w:cs="Arial"/>
        </w:rPr>
      </w:pPr>
      <w:r w:rsidRPr="00FC7A42">
        <w:rPr>
          <w:rFonts w:ascii="Arial" w:hAnsi="Arial" w:cs="Arial"/>
        </w:rPr>
        <w:t xml:space="preserve">Conformément aux articles L.2113-10 et R.2113-1 du Code de la commande publique, le marché a été divisée en </w:t>
      </w:r>
      <w:r w:rsidRPr="00FC7A42">
        <w:rPr>
          <w:rFonts w:ascii="Arial" w:hAnsi="Arial" w:cs="Arial"/>
          <w:b/>
          <w:bCs/>
        </w:rPr>
        <w:t>quatre (4) lots</w:t>
      </w:r>
      <w:r w:rsidRPr="00FC7A42">
        <w:rPr>
          <w:rFonts w:ascii="Arial" w:hAnsi="Arial" w:cs="Arial"/>
        </w:rPr>
        <w:t xml:space="preserve"> techniques distincts présentés comme suit : </w:t>
      </w:r>
    </w:p>
    <w:p w14:paraId="672C9414" w14:textId="77777777" w:rsidR="00FC7A42" w:rsidRPr="00FC7A42" w:rsidRDefault="00FC7A42" w:rsidP="00FC7A42">
      <w:pPr>
        <w:tabs>
          <w:tab w:val="left" w:pos="426"/>
          <w:tab w:val="left" w:pos="851"/>
        </w:tabs>
        <w:jc w:val="both"/>
        <w:rPr>
          <w:rFonts w:ascii="Arial" w:hAnsi="Arial" w:cs="Arial"/>
          <w:b/>
          <w:bCs/>
        </w:rPr>
      </w:pPr>
    </w:p>
    <w:p w14:paraId="3439B5AF" w14:textId="77777777" w:rsidR="00FC7A42" w:rsidRPr="00FC7A42" w:rsidRDefault="00FC7A42" w:rsidP="00FC7A42">
      <w:pPr>
        <w:numPr>
          <w:ilvl w:val="0"/>
          <w:numId w:val="7"/>
        </w:numPr>
        <w:tabs>
          <w:tab w:val="left" w:pos="426"/>
          <w:tab w:val="left" w:pos="851"/>
        </w:tabs>
        <w:jc w:val="both"/>
        <w:rPr>
          <w:rFonts w:ascii="Arial" w:hAnsi="Arial" w:cs="Arial"/>
          <w:b/>
          <w:bCs/>
          <w:i/>
          <w:iCs/>
        </w:rPr>
      </w:pPr>
      <w:r w:rsidRPr="00FC7A42">
        <w:rPr>
          <w:rFonts w:ascii="Arial" w:hAnsi="Arial" w:cs="Arial"/>
          <w:b/>
          <w:bCs/>
          <w:i/>
          <w:iCs/>
        </w:rPr>
        <w:t>Lot 01 : Démolition / Menuiseries intérieures / Plâtrerie</w:t>
      </w:r>
    </w:p>
    <w:p w14:paraId="24FBBC10" w14:textId="77777777" w:rsidR="00FC7A42" w:rsidRPr="00FC7A42" w:rsidRDefault="00FC7A42" w:rsidP="00FC7A42">
      <w:pPr>
        <w:numPr>
          <w:ilvl w:val="0"/>
          <w:numId w:val="7"/>
        </w:numPr>
        <w:tabs>
          <w:tab w:val="left" w:pos="426"/>
          <w:tab w:val="left" w:pos="851"/>
        </w:tabs>
        <w:jc w:val="both"/>
        <w:rPr>
          <w:rFonts w:ascii="Arial" w:hAnsi="Arial" w:cs="Arial"/>
          <w:b/>
          <w:bCs/>
          <w:i/>
          <w:iCs/>
        </w:rPr>
      </w:pPr>
      <w:r w:rsidRPr="00FC7A42">
        <w:rPr>
          <w:rFonts w:ascii="Arial" w:hAnsi="Arial" w:cs="Arial"/>
          <w:b/>
          <w:bCs/>
          <w:i/>
          <w:iCs/>
        </w:rPr>
        <w:t>Lot 02 : Electricité CFO/CFA/CVC</w:t>
      </w:r>
    </w:p>
    <w:p w14:paraId="686A8235" w14:textId="77777777" w:rsidR="00FC7A42" w:rsidRPr="00FC7A42" w:rsidRDefault="00FC7A42" w:rsidP="00FC7A42">
      <w:pPr>
        <w:numPr>
          <w:ilvl w:val="0"/>
          <w:numId w:val="7"/>
        </w:numPr>
        <w:tabs>
          <w:tab w:val="left" w:pos="426"/>
          <w:tab w:val="left" w:pos="851"/>
        </w:tabs>
        <w:jc w:val="both"/>
        <w:rPr>
          <w:rFonts w:ascii="Arial" w:hAnsi="Arial" w:cs="Arial"/>
          <w:b/>
          <w:bCs/>
          <w:i/>
          <w:iCs/>
        </w:rPr>
      </w:pPr>
      <w:r w:rsidRPr="00FC7A42">
        <w:rPr>
          <w:rFonts w:ascii="Arial" w:hAnsi="Arial" w:cs="Arial"/>
          <w:b/>
          <w:bCs/>
          <w:i/>
          <w:iCs/>
        </w:rPr>
        <w:t>Lot 03 : Peinture / Revêtement de sol / Signalétique</w:t>
      </w:r>
    </w:p>
    <w:p w14:paraId="591227A2" w14:textId="77777777" w:rsidR="00FC7A42" w:rsidRPr="00FC7A42" w:rsidRDefault="00FC7A42" w:rsidP="00FC7A42">
      <w:pPr>
        <w:numPr>
          <w:ilvl w:val="0"/>
          <w:numId w:val="7"/>
        </w:numPr>
        <w:tabs>
          <w:tab w:val="left" w:pos="426"/>
          <w:tab w:val="left" w:pos="851"/>
        </w:tabs>
        <w:jc w:val="both"/>
        <w:rPr>
          <w:rFonts w:ascii="Arial" w:hAnsi="Arial" w:cs="Arial"/>
          <w:b/>
          <w:bCs/>
          <w:i/>
          <w:iCs/>
        </w:rPr>
      </w:pPr>
      <w:r w:rsidRPr="00FC7A42">
        <w:rPr>
          <w:rFonts w:ascii="Arial" w:hAnsi="Arial" w:cs="Arial"/>
          <w:b/>
          <w:bCs/>
          <w:i/>
          <w:iCs/>
        </w:rPr>
        <w:t xml:space="preserve">Lot 04 : Couverture / Etanchéité </w:t>
      </w:r>
    </w:p>
    <w:p w14:paraId="1D848CE7" w14:textId="77777777" w:rsidR="009C0E12" w:rsidRPr="00F94246" w:rsidRDefault="009C0E12" w:rsidP="005846FB">
      <w:pPr>
        <w:tabs>
          <w:tab w:val="left" w:pos="426"/>
          <w:tab w:val="left" w:pos="851"/>
        </w:tabs>
        <w:jc w:val="both"/>
        <w:rPr>
          <w:rFonts w:ascii="Arial" w:hAnsi="Arial" w:cs="Arial"/>
        </w:rPr>
      </w:pPr>
    </w:p>
    <w:p w14:paraId="0593875A" w14:textId="77777777" w:rsidR="009B1CD0" w:rsidRPr="00F94246" w:rsidRDefault="009B1CD0" w:rsidP="0083205E">
      <w:pPr>
        <w:tabs>
          <w:tab w:val="left" w:pos="426"/>
          <w:tab w:val="left" w:pos="851"/>
        </w:tabs>
        <w:jc w:val="both"/>
        <w:rPr>
          <w:rFonts w:ascii="Arial" w:hAnsi="Arial" w:cs="Arial"/>
          <w:i/>
          <w:sz w:val="18"/>
          <w:szCs w:val="18"/>
        </w:rPr>
      </w:pPr>
      <w:proofErr w:type="gramStart"/>
      <w:r w:rsidRPr="00F94246">
        <w:rPr>
          <w:rFonts w:ascii="Wingdings" w:eastAsia="Wingdings" w:hAnsi="Wingdings" w:cs="Wingdings"/>
          <w:b/>
          <w:color w:val="66CCFF"/>
          <w:spacing w:val="-10"/>
        </w:rPr>
        <w:t></w:t>
      </w:r>
      <w:r w:rsidRPr="00F94246">
        <w:rPr>
          <w:rFonts w:ascii="Arial" w:eastAsia="Arial" w:hAnsi="Arial" w:cs="Arial"/>
          <w:spacing w:val="-10"/>
        </w:rPr>
        <w:t xml:space="preserve">  </w:t>
      </w:r>
      <w:r w:rsidRPr="00F94246">
        <w:rPr>
          <w:rFonts w:ascii="Arial" w:hAnsi="Arial" w:cs="Arial"/>
        </w:rPr>
        <w:t>Cet</w:t>
      </w:r>
      <w:proofErr w:type="gramEnd"/>
      <w:r w:rsidRPr="00F94246">
        <w:rPr>
          <w:rFonts w:ascii="Arial" w:hAnsi="Arial" w:cs="Arial"/>
        </w:rPr>
        <w:t xml:space="preserve"> acte d'engagement correspond :</w:t>
      </w:r>
    </w:p>
    <w:p w14:paraId="07BC3C26" w14:textId="77777777" w:rsidR="009B1CD0" w:rsidRPr="00F94246" w:rsidRDefault="009B1CD0" w:rsidP="0083205E">
      <w:pPr>
        <w:tabs>
          <w:tab w:val="left" w:pos="851"/>
        </w:tabs>
        <w:rPr>
          <w:rFonts w:ascii="Arial" w:hAnsi="Arial" w:cs="Arial"/>
        </w:rPr>
      </w:pPr>
      <w:r w:rsidRPr="00F94246">
        <w:rPr>
          <w:rFonts w:ascii="Arial" w:hAnsi="Arial" w:cs="Arial"/>
          <w:i/>
          <w:sz w:val="18"/>
          <w:szCs w:val="18"/>
        </w:rPr>
        <w:t>(Cocher les cases correspondantes.)</w:t>
      </w:r>
    </w:p>
    <w:p w14:paraId="5B5C36F9" w14:textId="77777777" w:rsidR="009B1CD0" w:rsidRPr="00F94246" w:rsidRDefault="009B1CD0" w:rsidP="00934503">
      <w:pPr>
        <w:tabs>
          <w:tab w:val="left" w:pos="426"/>
          <w:tab w:val="left" w:pos="851"/>
        </w:tabs>
        <w:jc w:val="both"/>
        <w:rPr>
          <w:rFonts w:ascii="Arial" w:hAnsi="Arial" w:cs="Arial"/>
        </w:rPr>
      </w:pPr>
    </w:p>
    <w:p w14:paraId="7BB5DEFF" w14:textId="2985C2F2" w:rsidR="009B1CD0" w:rsidRPr="00F94246" w:rsidRDefault="00644D40" w:rsidP="006B5057">
      <w:pPr>
        <w:numPr>
          <w:ilvl w:val="0"/>
          <w:numId w:val="5"/>
        </w:numPr>
        <w:tabs>
          <w:tab w:val="left" w:pos="426"/>
          <w:tab w:val="left" w:pos="851"/>
        </w:tabs>
        <w:ind w:left="851"/>
        <w:jc w:val="both"/>
        <w:rPr>
          <w:rFonts w:ascii="Arial" w:hAnsi="Arial" w:cs="Arial"/>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separate"/>
      </w:r>
      <w:r w:rsidRPr="00F94246">
        <w:fldChar w:fldCharType="end"/>
      </w:r>
      <w:r w:rsidR="009B1CD0" w:rsidRPr="00F94246">
        <w:tab/>
      </w:r>
      <w:proofErr w:type="gramStart"/>
      <w:r w:rsidR="009B1CD0" w:rsidRPr="00F94246">
        <w:t>à</w:t>
      </w:r>
      <w:proofErr w:type="gramEnd"/>
      <w:r w:rsidR="009B1CD0" w:rsidRPr="00F94246">
        <w:t xml:space="preserve"> l’ensemble du marché </w:t>
      </w:r>
      <w:r w:rsidR="00FE48C9" w:rsidRPr="00F94246">
        <w:t xml:space="preserve">public </w:t>
      </w:r>
      <w:r w:rsidR="009B1CD0" w:rsidRPr="00F94246">
        <w:rPr>
          <w:i/>
          <w:iCs/>
          <w:sz w:val="18"/>
          <w:szCs w:val="18"/>
        </w:rPr>
        <w:t xml:space="preserve">(en cas de </w:t>
      </w:r>
      <w:proofErr w:type="gramStart"/>
      <w:r w:rsidR="009B1CD0" w:rsidRPr="00F94246">
        <w:rPr>
          <w:i/>
          <w:iCs/>
          <w:sz w:val="18"/>
          <w:szCs w:val="18"/>
        </w:rPr>
        <w:t>non allotissement</w:t>
      </w:r>
      <w:proofErr w:type="gramEnd"/>
      <w:r w:rsidR="009B1CD0" w:rsidRPr="00F94246">
        <w:rPr>
          <w:i/>
          <w:iCs/>
          <w:sz w:val="18"/>
          <w:szCs w:val="18"/>
        </w:rPr>
        <w:t>)</w:t>
      </w:r>
      <w:r w:rsidR="00B87564" w:rsidRPr="00F94246">
        <w:rPr>
          <w:i/>
          <w:iCs/>
          <w:sz w:val="18"/>
          <w:szCs w:val="18"/>
        </w:rPr>
        <w:t> </w:t>
      </w:r>
      <w:r w:rsidR="00B87564" w:rsidRPr="00F94246">
        <w:rPr>
          <w:iCs/>
        </w:rPr>
        <w:t>;</w:t>
      </w:r>
    </w:p>
    <w:p w14:paraId="0B38D619" w14:textId="77777777" w:rsidR="009B1CD0" w:rsidRPr="00F94246" w:rsidRDefault="009B1CD0" w:rsidP="009B45B9">
      <w:pPr>
        <w:tabs>
          <w:tab w:val="left" w:pos="426"/>
          <w:tab w:val="left" w:pos="851"/>
        </w:tabs>
        <w:jc w:val="both"/>
        <w:rPr>
          <w:rFonts w:ascii="Arial" w:hAnsi="Arial" w:cs="Arial"/>
        </w:rPr>
      </w:pPr>
    </w:p>
    <w:p w14:paraId="1E7A417E" w14:textId="77777777" w:rsidR="00B87564" w:rsidRPr="00F94246" w:rsidRDefault="007D7A65" w:rsidP="009B45B9">
      <w:pPr>
        <w:pStyle w:val="fcasegauche"/>
        <w:tabs>
          <w:tab w:val="left" w:pos="851"/>
        </w:tabs>
        <w:spacing w:after="0"/>
        <w:ind w:left="851" w:firstLine="0"/>
        <w:rPr>
          <w:rFonts w:ascii="Arial" w:hAnsi="Arial" w:cs="Arial"/>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009B1CD0" w:rsidRPr="00F94246">
        <w:rPr>
          <w:rFonts w:ascii="Arial" w:hAnsi="Arial" w:cs="Arial"/>
        </w:rPr>
        <w:tab/>
      </w:r>
      <w:proofErr w:type="gramStart"/>
      <w:r w:rsidR="00B87564" w:rsidRPr="00F94246">
        <w:rPr>
          <w:rFonts w:ascii="Arial" w:hAnsi="Arial" w:cs="Arial"/>
        </w:rPr>
        <w:t>au</w:t>
      </w:r>
      <w:proofErr w:type="gramEnd"/>
      <w:r w:rsidR="00B87564" w:rsidRPr="00F94246">
        <w:rPr>
          <w:rFonts w:ascii="Arial" w:hAnsi="Arial" w:cs="Arial"/>
        </w:rPr>
        <w:t xml:space="preserve"> lot n°……. </w:t>
      </w:r>
      <w:proofErr w:type="gramStart"/>
      <w:r w:rsidR="00B87564" w:rsidRPr="00F94246">
        <w:rPr>
          <w:rFonts w:ascii="Arial" w:hAnsi="Arial" w:cs="Arial"/>
        </w:rPr>
        <w:t>ou</w:t>
      </w:r>
      <w:proofErr w:type="gramEnd"/>
      <w:r w:rsidR="00B87564" w:rsidRPr="00F94246">
        <w:rPr>
          <w:rFonts w:ascii="Arial" w:hAnsi="Arial" w:cs="Arial"/>
        </w:rPr>
        <w:t xml:space="preserve"> aux lots n°…………… du marché </w:t>
      </w:r>
      <w:r w:rsidR="00FE48C9" w:rsidRPr="00F94246">
        <w:rPr>
          <w:rFonts w:ascii="Arial" w:hAnsi="Arial" w:cs="Arial"/>
        </w:rPr>
        <w:t xml:space="preserve">public </w:t>
      </w:r>
      <w:r w:rsidR="00B87564" w:rsidRPr="00F94246">
        <w:rPr>
          <w:rFonts w:ascii="Arial" w:hAnsi="Arial" w:cs="Arial"/>
          <w:i/>
          <w:iCs/>
          <w:sz w:val="18"/>
          <w:szCs w:val="18"/>
        </w:rPr>
        <w:t>(en cas d’allotissement)</w:t>
      </w:r>
      <w:r w:rsidR="00B87564" w:rsidRPr="00F94246">
        <w:rPr>
          <w:rFonts w:ascii="Arial" w:hAnsi="Arial" w:cs="Arial"/>
        </w:rPr>
        <w:t> ;</w:t>
      </w:r>
    </w:p>
    <w:p w14:paraId="532F5264" w14:textId="77777777" w:rsidR="009B1CD0" w:rsidRPr="00F94246" w:rsidRDefault="009B1CD0" w:rsidP="009B45B9">
      <w:pPr>
        <w:pStyle w:val="fcasegauche"/>
        <w:tabs>
          <w:tab w:val="left" w:pos="851"/>
        </w:tabs>
        <w:spacing w:after="0"/>
        <w:ind w:left="851" w:firstLine="0"/>
        <w:rPr>
          <w:rFonts w:ascii="Arial" w:hAnsi="Arial" w:cs="Arial"/>
        </w:rPr>
      </w:pPr>
      <w:r w:rsidRPr="00F94246">
        <w:rPr>
          <w:rFonts w:ascii="Arial" w:hAnsi="Arial" w:cs="Arial"/>
          <w:i/>
          <w:iCs/>
          <w:sz w:val="18"/>
          <w:szCs w:val="18"/>
        </w:rPr>
        <w:t xml:space="preserve">(Indiquer l’intitulé du </w:t>
      </w:r>
      <w:r w:rsidR="00B87564" w:rsidRPr="00F94246">
        <w:rPr>
          <w:rFonts w:ascii="Arial" w:hAnsi="Arial" w:cs="Arial"/>
          <w:i/>
          <w:iCs/>
          <w:sz w:val="18"/>
          <w:szCs w:val="18"/>
        </w:rPr>
        <w:t xml:space="preserve">ou des </w:t>
      </w:r>
      <w:r w:rsidRPr="00F94246">
        <w:rPr>
          <w:rFonts w:ascii="Arial" w:hAnsi="Arial" w:cs="Arial"/>
          <w:i/>
          <w:iCs/>
          <w:sz w:val="18"/>
          <w:szCs w:val="18"/>
        </w:rPr>
        <w:t>lot</w:t>
      </w:r>
      <w:r w:rsidR="00B87564" w:rsidRPr="00F94246">
        <w:rPr>
          <w:rFonts w:ascii="Arial" w:hAnsi="Arial" w:cs="Arial"/>
          <w:i/>
          <w:iCs/>
          <w:sz w:val="18"/>
          <w:szCs w:val="18"/>
        </w:rPr>
        <w:t>s</w:t>
      </w:r>
      <w:r w:rsidRPr="00F94246">
        <w:rPr>
          <w:rFonts w:ascii="Arial" w:hAnsi="Arial" w:cs="Arial"/>
          <w:i/>
          <w:iCs/>
          <w:sz w:val="18"/>
          <w:szCs w:val="18"/>
        </w:rPr>
        <w:t xml:space="preserve"> tel qu’il figure dans l’avis d'appel à la concurrence</w:t>
      </w:r>
      <w:r w:rsidRPr="00F94246">
        <w:rPr>
          <w:rFonts w:ascii="Arial" w:hAnsi="Arial" w:cs="Arial"/>
          <w:bCs/>
          <w:i/>
          <w:iCs/>
          <w:sz w:val="18"/>
          <w:szCs w:val="18"/>
        </w:rPr>
        <w:t xml:space="preserve"> ou </w:t>
      </w:r>
      <w:r w:rsidR="001C40C0" w:rsidRPr="00F94246">
        <w:rPr>
          <w:rFonts w:ascii="Arial" w:hAnsi="Arial" w:cs="Arial"/>
          <w:bCs/>
          <w:i/>
          <w:iCs/>
          <w:sz w:val="18"/>
          <w:szCs w:val="18"/>
        </w:rPr>
        <w:t>l’invitation à confirmer l’intérêt</w:t>
      </w:r>
      <w:r w:rsidRPr="00F94246">
        <w:rPr>
          <w:rFonts w:ascii="Arial" w:hAnsi="Arial" w:cs="Arial"/>
          <w:bCs/>
          <w:i/>
          <w:iCs/>
          <w:sz w:val="18"/>
          <w:szCs w:val="18"/>
        </w:rPr>
        <w:t>.</w:t>
      </w:r>
      <w:r w:rsidRPr="00F94246">
        <w:rPr>
          <w:rFonts w:ascii="Arial" w:hAnsi="Arial" w:cs="Arial"/>
          <w:i/>
          <w:iCs/>
          <w:sz w:val="18"/>
          <w:szCs w:val="18"/>
        </w:rPr>
        <w:t>)</w:t>
      </w:r>
    </w:p>
    <w:p w14:paraId="5978BB71" w14:textId="77777777" w:rsidR="009B1CD0" w:rsidRPr="00F94246" w:rsidRDefault="009B1CD0" w:rsidP="009B45B9">
      <w:pPr>
        <w:pStyle w:val="fcasegauche"/>
        <w:tabs>
          <w:tab w:val="left" w:pos="851"/>
        </w:tabs>
        <w:spacing w:after="0"/>
        <w:rPr>
          <w:rFonts w:ascii="Arial" w:hAnsi="Arial" w:cs="Arial"/>
        </w:rPr>
      </w:pPr>
    </w:p>
    <w:p w14:paraId="07BBB439" w14:textId="77777777" w:rsidR="009B1CD0" w:rsidRPr="00F94246" w:rsidRDefault="009B1CD0" w:rsidP="006C4338">
      <w:pPr>
        <w:pStyle w:val="fcasegauche"/>
        <w:tabs>
          <w:tab w:val="left" w:pos="851"/>
        </w:tabs>
        <w:spacing w:after="0"/>
        <w:ind w:left="0" w:firstLine="0"/>
        <w:rPr>
          <w:rFonts w:ascii="Arial" w:hAnsi="Arial" w:cs="Arial"/>
        </w:rPr>
      </w:pPr>
    </w:p>
    <w:p w14:paraId="46FD9DD6" w14:textId="77777777" w:rsidR="004C5755" w:rsidRPr="00F94246" w:rsidRDefault="004C5755" w:rsidP="006C4338">
      <w:pPr>
        <w:pStyle w:val="fcasegauche"/>
        <w:tabs>
          <w:tab w:val="left" w:pos="851"/>
        </w:tabs>
        <w:spacing w:after="0"/>
        <w:ind w:left="0" w:firstLine="0"/>
        <w:rPr>
          <w:rFonts w:ascii="Arial" w:hAnsi="Arial" w:cs="Arial"/>
        </w:rPr>
      </w:pPr>
    </w:p>
    <w:p w14:paraId="0A9CFE40" w14:textId="77777777" w:rsidR="004C5755" w:rsidRPr="00F94246" w:rsidRDefault="004C5755" w:rsidP="006C4338">
      <w:pPr>
        <w:pStyle w:val="fcasegauche"/>
        <w:tabs>
          <w:tab w:val="left" w:pos="851"/>
        </w:tabs>
        <w:spacing w:after="0"/>
        <w:ind w:left="0" w:firstLine="0"/>
        <w:rPr>
          <w:rFonts w:ascii="Arial" w:hAnsi="Arial" w:cs="Arial"/>
        </w:rPr>
      </w:pPr>
    </w:p>
    <w:p w14:paraId="43D2991E" w14:textId="77777777" w:rsidR="004C5755" w:rsidRPr="00F94246" w:rsidRDefault="004C5755" w:rsidP="006C4338">
      <w:pPr>
        <w:pStyle w:val="fcasegauche"/>
        <w:tabs>
          <w:tab w:val="left" w:pos="851"/>
        </w:tabs>
        <w:spacing w:after="0"/>
        <w:ind w:left="0" w:firstLine="0"/>
        <w:rPr>
          <w:rFonts w:ascii="Arial" w:hAnsi="Arial" w:cs="Arial"/>
        </w:rPr>
      </w:pPr>
    </w:p>
    <w:p w14:paraId="0148F2C3" w14:textId="77777777" w:rsidR="009B1CD0" w:rsidRPr="00F94246" w:rsidRDefault="009B1CD0" w:rsidP="006B5057">
      <w:pPr>
        <w:pStyle w:val="fcasegauche"/>
        <w:tabs>
          <w:tab w:val="left" w:pos="851"/>
        </w:tabs>
        <w:spacing w:before="120" w:after="0"/>
        <w:ind w:left="426" w:firstLine="0"/>
        <w:rPr>
          <w:rFonts w:ascii="Arial" w:hAnsi="Arial" w:cs="Arial"/>
          <w:iCs/>
        </w:rPr>
      </w:pPr>
    </w:p>
    <w:p w14:paraId="6695D4AA" w14:textId="1E5FA4A3" w:rsidR="009B1CD0" w:rsidRPr="00F94246" w:rsidRDefault="00EB3157" w:rsidP="006B5057">
      <w:pPr>
        <w:pStyle w:val="fcasegauche"/>
        <w:numPr>
          <w:ilvl w:val="0"/>
          <w:numId w:val="5"/>
        </w:numPr>
        <w:tabs>
          <w:tab w:val="left" w:pos="851"/>
        </w:tabs>
        <w:spacing w:after="0"/>
        <w:ind w:left="851"/>
        <w:rPr>
          <w:rFonts w:ascii="Arial" w:hAnsi="Arial" w:cs="Arial"/>
        </w:rPr>
      </w:pPr>
      <w:r w:rsidRPr="00F94246">
        <w:fldChar w:fldCharType="begin">
          <w:ffData>
            <w:name w:val=""/>
            <w:enabled/>
            <w:calcOnExit w:val="0"/>
            <w:checkBox>
              <w:size w:val="20"/>
              <w:default w:val="1"/>
            </w:checkBox>
          </w:ffData>
        </w:fldChar>
      </w:r>
      <w:r w:rsidRPr="00F94246">
        <w:instrText xml:space="preserve"> FORMCHECKBOX </w:instrText>
      </w:r>
      <w:r w:rsidRPr="00F94246">
        <w:fldChar w:fldCharType="separate"/>
      </w:r>
      <w:r w:rsidRPr="00F94246">
        <w:fldChar w:fldCharType="end"/>
      </w:r>
      <w:r w:rsidR="009B1CD0" w:rsidRPr="00F94246">
        <w:rPr>
          <w:rFonts w:ascii="Arial" w:hAnsi="Arial" w:cs="Arial"/>
        </w:rPr>
        <w:tab/>
      </w:r>
      <w:proofErr w:type="gramStart"/>
      <w:r w:rsidR="009B1CD0" w:rsidRPr="00F94246">
        <w:rPr>
          <w:rFonts w:ascii="Arial" w:hAnsi="Arial" w:cs="Arial"/>
        </w:rPr>
        <w:t>à</w:t>
      </w:r>
      <w:proofErr w:type="gramEnd"/>
      <w:r w:rsidR="009B1CD0" w:rsidRPr="00F94246">
        <w:rPr>
          <w:rFonts w:ascii="Arial" w:hAnsi="Arial" w:cs="Arial"/>
        </w:rPr>
        <w:t xml:space="preserve"> l’offre de base</w:t>
      </w:r>
      <w:r w:rsidR="004C5755" w:rsidRPr="00F94246">
        <w:rPr>
          <w:rFonts w:ascii="Arial" w:hAnsi="Arial" w:cs="Arial"/>
        </w:rPr>
        <w:t> ;</w:t>
      </w:r>
      <w:r w:rsidR="0065698F" w:rsidRPr="00F94246">
        <w:rPr>
          <w:rFonts w:ascii="Arial" w:hAnsi="Arial" w:cs="Arial"/>
        </w:rPr>
        <w:t xml:space="preserve"> </w:t>
      </w:r>
    </w:p>
    <w:p w14:paraId="1D0C75F2" w14:textId="77777777" w:rsidR="009B1CD0" w:rsidRPr="00F94246" w:rsidRDefault="009B1CD0" w:rsidP="005846FB">
      <w:pPr>
        <w:pStyle w:val="fcasegauche"/>
        <w:tabs>
          <w:tab w:val="left" w:pos="851"/>
        </w:tabs>
        <w:spacing w:after="0"/>
        <w:rPr>
          <w:rFonts w:ascii="Arial" w:hAnsi="Arial" w:cs="Arial"/>
        </w:rPr>
      </w:pPr>
    </w:p>
    <w:p w14:paraId="02159158" w14:textId="77777777" w:rsidR="009B1CD0" w:rsidRPr="00F94246" w:rsidRDefault="007D7A65" w:rsidP="005846FB">
      <w:pPr>
        <w:pStyle w:val="fcasegauche"/>
        <w:tabs>
          <w:tab w:val="left" w:pos="851"/>
        </w:tabs>
        <w:spacing w:after="0"/>
        <w:ind w:left="851" w:firstLine="0"/>
        <w:rPr>
          <w:rFonts w:ascii="Arial" w:hAnsi="Arial" w:cs="Arial"/>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009B1CD0" w:rsidRPr="00F94246">
        <w:rPr>
          <w:rFonts w:ascii="Arial" w:hAnsi="Arial" w:cs="Arial"/>
        </w:rPr>
        <w:tab/>
      </w:r>
      <w:proofErr w:type="gramStart"/>
      <w:r w:rsidR="009B1CD0" w:rsidRPr="00F94246">
        <w:rPr>
          <w:rFonts w:ascii="Arial" w:hAnsi="Arial" w:cs="Arial"/>
        </w:rPr>
        <w:t>à</w:t>
      </w:r>
      <w:proofErr w:type="gramEnd"/>
      <w:r w:rsidR="009B1CD0" w:rsidRPr="00F94246">
        <w:rPr>
          <w:rFonts w:ascii="Arial" w:hAnsi="Arial" w:cs="Arial"/>
        </w:rPr>
        <w:t xml:space="preserve"> la variante suivante : </w:t>
      </w:r>
    </w:p>
    <w:p w14:paraId="10759AF0" w14:textId="77777777" w:rsidR="006B5057" w:rsidRPr="00F94246" w:rsidRDefault="006B5057" w:rsidP="005846FB">
      <w:pPr>
        <w:pStyle w:val="fcasegauche"/>
        <w:tabs>
          <w:tab w:val="left" w:pos="851"/>
        </w:tabs>
        <w:spacing w:after="0"/>
        <w:rPr>
          <w:rFonts w:ascii="Arial" w:hAnsi="Arial" w:cs="Arial"/>
        </w:rPr>
      </w:pPr>
    </w:p>
    <w:p w14:paraId="0AC5A4FC" w14:textId="77777777" w:rsidR="006B5057" w:rsidRPr="00F94246" w:rsidRDefault="006B5057" w:rsidP="005846FB">
      <w:pPr>
        <w:pStyle w:val="fcasegauche"/>
        <w:tabs>
          <w:tab w:val="left" w:pos="851"/>
        </w:tabs>
        <w:spacing w:after="0"/>
        <w:rPr>
          <w:rFonts w:ascii="Arial" w:hAnsi="Arial" w:cs="Arial"/>
        </w:rPr>
      </w:pPr>
    </w:p>
    <w:p w14:paraId="5B572013" w14:textId="77777777" w:rsidR="006B5057" w:rsidRPr="00F94246" w:rsidRDefault="006B5057" w:rsidP="005846FB">
      <w:pPr>
        <w:pStyle w:val="fcasegauche"/>
        <w:tabs>
          <w:tab w:val="left" w:pos="851"/>
        </w:tabs>
        <w:spacing w:after="0"/>
        <w:rPr>
          <w:rFonts w:ascii="Arial" w:hAnsi="Arial" w:cs="Arial"/>
        </w:rPr>
      </w:pPr>
    </w:p>
    <w:p w14:paraId="38767283" w14:textId="77777777" w:rsidR="006B5057" w:rsidRPr="00F94246" w:rsidRDefault="006B5057" w:rsidP="005846FB">
      <w:pPr>
        <w:pStyle w:val="fcasegauche"/>
        <w:tabs>
          <w:tab w:val="left" w:pos="851"/>
        </w:tabs>
        <w:spacing w:after="0"/>
        <w:rPr>
          <w:rFonts w:ascii="Arial" w:hAnsi="Arial" w:cs="Arial"/>
        </w:rPr>
      </w:pPr>
    </w:p>
    <w:p w14:paraId="3313DDDD" w14:textId="77777777" w:rsidR="006B5057" w:rsidRPr="00F94246" w:rsidRDefault="006B5057" w:rsidP="006B5057">
      <w:pPr>
        <w:pStyle w:val="fcasegauche"/>
        <w:numPr>
          <w:ilvl w:val="0"/>
          <w:numId w:val="5"/>
        </w:numPr>
        <w:tabs>
          <w:tab w:val="left" w:pos="851"/>
        </w:tabs>
        <w:spacing w:after="0"/>
        <w:ind w:left="851"/>
        <w:rPr>
          <w:rFonts w:ascii="Arial" w:hAnsi="Arial" w:cs="Arial"/>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rPr>
          <w:rFonts w:ascii="Arial" w:hAnsi="Arial" w:cs="Arial"/>
        </w:rPr>
        <w:tab/>
      </w:r>
      <w:proofErr w:type="gramStart"/>
      <w:r w:rsidRPr="00F94246">
        <w:rPr>
          <w:rFonts w:ascii="Arial" w:hAnsi="Arial" w:cs="Arial"/>
        </w:rPr>
        <w:t>avec</w:t>
      </w:r>
      <w:proofErr w:type="gramEnd"/>
      <w:r w:rsidRPr="00F94246">
        <w:rPr>
          <w:rFonts w:ascii="Arial" w:hAnsi="Arial" w:cs="Arial"/>
        </w:rPr>
        <w:t xml:space="preserve"> les prestations supplémentaires suivantes : </w:t>
      </w:r>
    </w:p>
    <w:p w14:paraId="1C332BB2" w14:textId="77777777" w:rsidR="006B5057" w:rsidRPr="00F94246" w:rsidRDefault="006B5057" w:rsidP="005846FB">
      <w:pPr>
        <w:pStyle w:val="fcasegauche"/>
        <w:tabs>
          <w:tab w:val="left" w:pos="851"/>
        </w:tabs>
        <w:spacing w:after="0"/>
        <w:ind w:left="0" w:firstLine="0"/>
        <w:rPr>
          <w:rFonts w:ascii="Arial" w:hAnsi="Arial" w:cs="Arial"/>
        </w:rPr>
      </w:pPr>
    </w:p>
    <w:p w14:paraId="72201F48" w14:textId="77777777" w:rsidR="006B5057" w:rsidRPr="00F94246" w:rsidRDefault="006B5057" w:rsidP="005846FB">
      <w:pPr>
        <w:pStyle w:val="fcasegauche"/>
        <w:tabs>
          <w:tab w:val="left" w:pos="851"/>
        </w:tabs>
        <w:spacing w:after="0"/>
        <w:ind w:left="0" w:firstLine="0"/>
        <w:rPr>
          <w:rFonts w:ascii="Arial" w:hAnsi="Arial" w:cs="Arial"/>
        </w:rPr>
      </w:pPr>
    </w:p>
    <w:p w14:paraId="555D0245" w14:textId="77777777" w:rsidR="006B5057" w:rsidRPr="00F94246" w:rsidRDefault="006B5057" w:rsidP="005846FB">
      <w:pPr>
        <w:pStyle w:val="fcasegauche"/>
        <w:tabs>
          <w:tab w:val="left" w:pos="851"/>
        </w:tabs>
        <w:spacing w:after="0"/>
        <w:ind w:left="0" w:firstLine="0"/>
        <w:rPr>
          <w:rFonts w:ascii="Arial" w:hAnsi="Arial" w:cs="Arial"/>
        </w:rPr>
      </w:pPr>
    </w:p>
    <w:p w14:paraId="6C2CE74E" w14:textId="77777777" w:rsidR="006B5057" w:rsidRPr="00F94246" w:rsidRDefault="006B5057" w:rsidP="005846FB">
      <w:pPr>
        <w:pStyle w:val="fcasegauche"/>
        <w:tabs>
          <w:tab w:val="left" w:pos="851"/>
        </w:tabs>
        <w:spacing w:after="0"/>
        <w:ind w:left="0" w:firstLine="0"/>
        <w:rPr>
          <w:rFonts w:ascii="Arial" w:hAnsi="Arial" w:cs="Arial"/>
        </w:rPr>
      </w:pPr>
    </w:p>
    <w:p w14:paraId="11B29E2A" w14:textId="77777777" w:rsidR="006B5057" w:rsidRPr="00F94246" w:rsidRDefault="006B5057" w:rsidP="005846FB">
      <w:pPr>
        <w:pStyle w:val="fcasegauche"/>
        <w:tabs>
          <w:tab w:val="left" w:pos="851"/>
        </w:tabs>
        <w:spacing w:after="0"/>
        <w:ind w:left="0" w:firstLine="0"/>
        <w:rPr>
          <w:rFonts w:ascii="Arial" w:hAnsi="Arial" w:cs="Arial"/>
        </w:rPr>
      </w:pPr>
    </w:p>
    <w:p w14:paraId="0C6A6A6E" w14:textId="77777777" w:rsidR="005546A9" w:rsidRPr="00F94246"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4246" w14:paraId="32E7E02D" w14:textId="77777777">
        <w:tc>
          <w:tcPr>
            <w:tcW w:w="10277" w:type="dxa"/>
            <w:shd w:val="clear" w:color="auto" w:fill="66CCFF"/>
          </w:tcPr>
          <w:p w14:paraId="6981C823" w14:textId="77777777" w:rsidR="009B1CD0" w:rsidRPr="00F94246" w:rsidRDefault="009B1CD0" w:rsidP="005F0DCE">
            <w:pPr>
              <w:tabs>
                <w:tab w:val="left" w:pos="-142"/>
                <w:tab w:val="left" w:pos="851"/>
                <w:tab w:val="left" w:pos="4111"/>
              </w:tabs>
              <w:jc w:val="both"/>
            </w:pPr>
            <w:r w:rsidRPr="00F94246">
              <w:rPr>
                <w:rFonts w:ascii="Arial" w:hAnsi="Arial" w:cs="Arial"/>
                <w:b/>
                <w:sz w:val="22"/>
                <w:szCs w:val="22"/>
              </w:rPr>
              <w:t xml:space="preserve">B - Engagement </w:t>
            </w:r>
            <w:r w:rsidR="00166B56" w:rsidRPr="00F94246">
              <w:rPr>
                <w:rFonts w:ascii="Arial" w:hAnsi="Arial" w:cs="Arial"/>
                <w:b/>
                <w:sz w:val="22"/>
                <w:szCs w:val="22"/>
              </w:rPr>
              <w:t>du titulaire ou du groupement titulaire</w:t>
            </w:r>
          </w:p>
        </w:tc>
      </w:tr>
    </w:tbl>
    <w:p w14:paraId="048FE2B0" w14:textId="77777777" w:rsidR="009B1CD0" w:rsidRPr="00F94246" w:rsidRDefault="009B1CD0" w:rsidP="006C4338">
      <w:pPr>
        <w:tabs>
          <w:tab w:val="left" w:pos="851"/>
        </w:tabs>
      </w:pPr>
    </w:p>
    <w:p w14:paraId="1EF8203A" w14:textId="77777777" w:rsidR="009B1CD0" w:rsidRPr="00F94246" w:rsidRDefault="009B1CD0" w:rsidP="006C4338">
      <w:pPr>
        <w:pStyle w:val="Titre2"/>
        <w:tabs>
          <w:tab w:val="left" w:pos="851"/>
          <w:tab w:val="left" w:pos="2268"/>
        </w:tabs>
        <w:rPr>
          <w:rFonts w:ascii="Arial" w:hAnsi="Arial" w:cs="Arial"/>
          <w:i/>
          <w:iCs/>
          <w:sz w:val="18"/>
          <w:szCs w:val="18"/>
        </w:rPr>
      </w:pPr>
      <w:r w:rsidRPr="00F94246">
        <w:rPr>
          <w:rFonts w:ascii="Arial" w:hAnsi="Arial" w:cs="Arial"/>
          <w:sz w:val="22"/>
          <w:szCs w:val="22"/>
        </w:rPr>
        <w:t xml:space="preserve">B1 - Identification et engagement </w:t>
      </w:r>
      <w:r w:rsidR="00CD185D" w:rsidRPr="00F94246">
        <w:rPr>
          <w:rFonts w:ascii="Arial" w:hAnsi="Arial" w:cs="Arial"/>
          <w:sz w:val="22"/>
          <w:szCs w:val="22"/>
        </w:rPr>
        <w:t>du titulaire</w:t>
      </w:r>
      <w:r w:rsidR="0021797C" w:rsidRPr="00F94246">
        <w:rPr>
          <w:rFonts w:ascii="Arial" w:hAnsi="Arial" w:cs="Arial"/>
          <w:sz w:val="22"/>
          <w:szCs w:val="22"/>
        </w:rPr>
        <w:t xml:space="preserve"> ou du groupement titulaire</w:t>
      </w:r>
    </w:p>
    <w:p w14:paraId="2FF923F1" w14:textId="77777777" w:rsidR="009B1CD0" w:rsidRPr="00F94246" w:rsidRDefault="009B1CD0" w:rsidP="006F3DF9">
      <w:pPr>
        <w:pStyle w:val="fcase1ertab"/>
        <w:tabs>
          <w:tab w:val="left" w:pos="851"/>
        </w:tabs>
        <w:rPr>
          <w:rFonts w:ascii="Arial" w:hAnsi="Arial" w:cs="Arial"/>
        </w:rPr>
      </w:pPr>
      <w:r w:rsidRPr="00F94246">
        <w:rPr>
          <w:rFonts w:ascii="Arial" w:hAnsi="Arial" w:cs="Arial"/>
          <w:i/>
          <w:iCs/>
          <w:sz w:val="18"/>
          <w:szCs w:val="18"/>
        </w:rPr>
        <w:t>(Cocher les cases correspondantes.)</w:t>
      </w:r>
    </w:p>
    <w:p w14:paraId="03E4AA59" w14:textId="77777777" w:rsidR="009B1CD0" w:rsidRPr="00F94246" w:rsidRDefault="009B1CD0" w:rsidP="005846FB">
      <w:pPr>
        <w:tabs>
          <w:tab w:val="left" w:pos="851"/>
        </w:tabs>
        <w:rPr>
          <w:rFonts w:ascii="Arial" w:hAnsi="Arial" w:cs="Arial"/>
        </w:rPr>
      </w:pPr>
    </w:p>
    <w:p w14:paraId="7667CAFB" w14:textId="77777777" w:rsidR="009B1CD0" w:rsidRPr="00F94246" w:rsidRDefault="009B1CD0" w:rsidP="005846FB">
      <w:pPr>
        <w:tabs>
          <w:tab w:val="left" w:pos="851"/>
        </w:tabs>
        <w:jc w:val="both"/>
      </w:pPr>
      <w:r w:rsidRPr="00F94246">
        <w:rPr>
          <w:rFonts w:ascii="Arial" w:hAnsi="Arial" w:cs="Arial"/>
        </w:rPr>
        <w:t xml:space="preserve">Après avoir pris connaissance des pièces constitutives du marché </w:t>
      </w:r>
      <w:r w:rsidR="00FE48C9" w:rsidRPr="00F94246">
        <w:rPr>
          <w:rFonts w:ascii="Arial" w:hAnsi="Arial" w:cs="Arial"/>
        </w:rPr>
        <w:t>public</w:t>
      </w:r>
      <w:r w:rsidRPr="00F94246">
        <w:rPr>
          <w:rFonts w:ascii="Arial" w:hAnsi="Arial" w:cs="Arial"/>
        </w:rPr>
        <w:t xml:space="preserve"> suivantes,</w:t>
      </w:r>
    </w:p>
    <w:p w14:paraId="757A6ECB" w14:textId="5282281A" w:rsidR="00567EFF" w:rsidRPr="00F94246" w:rsidRDefault="007D7A65" w:rsidP="005846FB">
      <w:pPr>
        <w:tabs>
          <w:tab w:val="left" w:pos="851"/>
        </w:tabs>
        <w:spacing w:before="120"/>
        <w:ind w:left="1135" w:hanging="284"/>
        <w:jc w:val="both"/>
        <w:rPr>
          <w:rFonts w:ascii="Arial" w:hAnsi="Arial" w:cs="Arial"/>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009B1CD0" w:rsidRPr="00F94246">
        <w:rPr>
          <w:rFonts w:ascii="Arial" w:hAnsi="Arial" w:cs="Arial"/>
        </w:rPr>
        <w:t xml:space="preserve"> </w:t>
      </w:r>
      <w:r w:rsidR="00781C21" w:rsidRPr="00F94246">
        <w:rPr>
          <w:rFonts w:ascii="Arial" w:hAnsi="Arial" w:cs="Arial"/>
        </w:rPr>
        <w:t>RC :</w:t>
      </w:r>
      <w:r w:rsidR="00FE05BB" w:rsidRPr="00F94246">
        <w:rPr>
          <w:rFonts w:ascii="Arial" w:hAnsi="Arial" w:cs="Arial"/>
        </w:rPr>
        <w:t xml:space="preserve"> </w:t>
      </w:r>
      <w:r w:rsidR="008852C9" w:rsidRPr="00F94246">
        <w:rPr>
          <w:rFonts w:ascii="Arial" w:hAnsi="Arial" w:cs="Arial"/>
        </w:rPr>
        <w:t>Règlement de Consultation</w:t>
      </w:r>
    </w:p>
    <w:p w14:paraId="049398A3" w14:textId="0B7684F6" w:rsidR="00FE05BB" w:rsidRPr="00F94246" w:rsidRDefault="00FE05BB" w:rsidP="00FE05BB">
      <w:pPr>
        <w:tabs>
          <w:tab w:val="left" w:pos="851"/>
        </w:tabs>
        <w:spacing w:before="120"/>
        <w:ind w:left="1135" w:hanging="284"/>
        <w:jc w:val="both"/>
        <w:rPr>
          <w:rFonts w:ascii="Arial" w:hAnsi="Arial" w:cs="Arial"/>
        </w:rPr>
      </w:pPr>
      <w:r w:rsidRPr="00F94246">
        <w:rPr>
          <w:rFonts w:ascii="Arial" w:hAnsi="Arial" w:cs="Arial"/>
        </w:rPr>
        <w:fldChar w:fldCharType="begin">
          <w:ffData>
            <w:name w:val=""/>
            <w:enabled/>
            <w:calcOnExit w:val="0"/>
            <w:checkBox>
              <w:size w:val="20"/>
              <w:default w:val="0"/>
            </w:checkBox>
          </w:ffData>
        </w:fldChar>
      </w:r>
      <w:r w:rsidRPr="00F94246">
        <w:rPr>
          <w:rFonts w:ascii="Arial" w:hAnsi="Arial" w:cs="Arial"/>
        </w:rPr>
        <w:instrText xml:space="preserve"> FORMCHECKBOX </w:instrText>
      </w:r>
      <w:r w:rsidRPr="00F94246">
        <w:rPr>
          <w:rFonts w:ascii="Arial" w:hAnsi="Arial" w:cs="Arial"/>
        </w:rPr>
      </w:r>
      <w:r w:rsidRPr="00F94246">
        <w:rPr>
          <w:rFonts w:ascii="Arial" w:hAnsi="Arial" w:cs="Arial"/>
        </w:rPr>
        <w:fldChar w:fldCharType="end"/>
      </w:r>
      <w:r w:rsidRPr="00F94246">
        <w:rPr>
          <w:rFonts w:ascii="Arial" w:hAnsi="Arial" w:cs="Arial"/>
        </w:rPr>
        <w:t xml:space="preserve"> </w:t>
      </w:r>
      <w:r w:rsidR="00781C21" w:rsidRPr="00F94246">
        <w:rPr>
          <w:rFonts w:ascii="Arial" w:hAnsi="Arial" w:cs="Arial"/>
        </w:rPr>
        <w:t xml:space="preserve">CCAP : </w:t>
      </w:r>
      <w:r w:rsidR="00A43255" w:rsidRPr="00F94246">
        <w:rPr>
          <w:rFonts w:ascii="Arial" w:hAnsi="Arial" w:cs="Arial"/>
        </w:rPr>
        <w:t>C</w:t>
      </w:r>
      <w:r w:rsidR="00E42834" w:rsidRPr="00F94246">
        <w:rPr>
          <w:rFonts w:ascii="Arial" w:hAnsi="Arial" w:cs="Arial"/>
        </w:rPr>
        <w:t xml:space="preserve">ahier des </w:t>
      </w:r>
      <w:r w:rsidR="00A93B45" w:rsidRPr="00F94246">
        <w:rPr>
          <w:rFonts w:ascii="Arial" w:hAnsi="Arial" w:cs="Arial"/>
        </w:rPr>
        <w:t>c</w:t>
      </w:r>
      <w:r w:rsidR="00E42834" w:rsidRPr="00F94246">
        <w:rPr>
          <w:rFonts w:ascii="Arial" w:hAnsi="Arial" w:cs="Arial"/>
        </w:rPr>
        <w:t xml:space="preserve">lauses </w:t>
      </w:r>
      <w:r w:rsidR="00A93B45" w:rsidRPr="00F94246">
        <w:rPr>
          <w:rFonts w:ascii="Arial" w:hAnsi="Arial" w:cs="Arial"/>
        </w:rPr>
        <w:t>a</w:t>
      </w:r>
      <w:r w:rsidR="00E42834" w:rsidRPr="00F94246">
        <w:rPr>
          <w:rFonts w:ascii="Arial" w:hAnsi="Arial" w:cs="Arial"/>
        </w:rPr>
        <w:t xml:space="preserve">dministratives </w:t>
      </w:r>
      <w:r w:rsidR="00A93B45" w:rsidRPr="00F94246">
        <w:rPr>
          <w:rFonts w:ascii="Arial" w:hAnsi="Arial" w:cs="Arial"/>
        </w:rPr>
        <w:t>p</w:t>
      </w:r>
      <w:r w:rsidR="00E42834" w:rsidRPr="00F94246">
        <w:rPr>
          <w:rFonts w:ascii="Arial" w:hAnsi="Arial" w:cs="Arial"/>
        </w:rPr>
        <w:t xml:space="preserve">articulières </w:t>
      </w:r>
    </w:p>
    <w:p w14:paraId="06E2F74C" w14:textId="36DF07BD" w:rsidR="009B1CD0" w:rsidRPr="00F94246" w:rsidRDefault="00FE05BB" w:rsidP="00FE05BB">
      <w:pPr>
        <w:tabs>
          <w:tab w:val="left" w:pos="851"/>
        </w:tabs>
        <w:spacing w:before="120"/>
        <w:ind w:left="1135" w:hanging="284"/>
        <w:jc w:val="both"/>
        <w:rPr>
          <w:rFonts w:ascii="Arial" w:hAnsi="Arial" w:cs="Arial"/>
        </w:rPr>
      </w:pPr>
      <w:r w:rsidRPr="00F94246">
        <w:rPr>
          <w:rFonts w:ascii="Arial" w:hAnsi="Arial" w:cs="Arial"/>
        </w:rPr>
        <w:fldChar w:fldCharType="begin">
          <w:ffData>
            <w:name w:val=""/>
            <w:enabled/>
            <w:calcOnExit w:val="0"/>
            <w:checkBox>
              <w:size w:val="20"/>
              <w:default w:val="0"/>
            </w:checkBox>
          </w:ffData>
        </w:fldChar>
      </w:r>
      <w:r w:rsidRPr="00F94246">
        <w:rPr>
          <w:rFonts w:ascii="Arial" w:hAnsi="Arial" w:cs="Arial"/>
        </w:rPr>
        <w:instrText xml:space="preserve"> FORMCHECKBOX </w:instrText>
      </w:r>
      <w:r w:rsidRPr="00F94246">
        <w:rPr>
          <w:rFonts w:ascii="Arial" w:hAnsi="Arial" w:cs="Arial"/>
        </w:rPr>
      </w:r>
      <w:r w:rsidRPr="00F94246">
        <w:rPr>
          <w:rFonts w:ascii="Arial" w:hAnsi="Arial" w:cs="Arial"/>
        </w:rPr>
        <w:fldChar w:fldCharType="end"/>
      </w:r>
      <w:r w:rsidRPr="00F94246">
        <w:rPr>
          <w:rFonts w:ascii="Arial" w:hAnsi="Arial" w:cs="Arial"/>
        </w:rPr>
        <w:t xml:space="preserve"> </w:t>
      </w:r>
      <w:r w:rsidR="00781C21" w:rsidRPr="00F94246">
        <w:rPr>
          <w:rFonts w:ascii="Arial" w:hAnsi="Arial" w:cs="Arial"/>
        </w:rPr>
        <w:t>CCAG-TRAVAUX</w:t>
      </w:r>
      <w:r w:rsidR="00A43255" w:rsidRPr="00F94246">
        <w:rPr>
          <w:rFonts w:ascii="Arial" w:hAnsi="Arial" w:cs="Arial"/>
        </w:rPr>
        <w:t> : C</w:t>
      </w:r>
      <w:r w:rsidR="00534987" w:rsidRPr="00F94246">
        <w:rPr>
          <w:rFonts w:ascii="Arial" w:hAnsi="Arial" w:cs="Arial"/>
        </w:rPr>
        <w:t>ahier des clauses administratives générales</w:t>
      </w:r>
      <w:r w:rsidR="004E2446" w:rsidRPr="00F94246">
        <w:rPr>
          <w:rFonts w:ascii="Arial" w:hAnsi="Arial" w:cs="Arial"/>
        </w:rPr>
        <w:t xml:space="preserve"> </w:t>
      </w:r>
      <w:r w:rsidR="004E2446" w:rsidRPr="00F94246">
        <w:rPr>
          <w:rFonts w:ascii="Arial" w:hAnsi="Arial" w:cs="Arial"/>
        </w:rPr>
        <w:t>applicables aux marchés de publics de travaux, dans sa version issue de l’arrêté du 30 mars 2021</w:t>
      </w:r>
    </w:p>
    <w:p w14:paraId="4C35D8AE" w14:textId="0A76B39F" w:rsidR="009B1CD0" w:rsidRPr="00F94246" w:rsidRDefault="007D7A65" w:rsidP="005846FB">
      <w:pPr>
        <w:tabs>
          <w:tab w:val="left" w:pos="851"/>
        </w:tabs>
        <w:spacing w:before="120"/>
        <w:ind w:left="1135" w:hanging="284"/>
        <w:jc w:val="both"/>
        <w:rPr>
          <w:rFonts w:ascii="Arial" w:hAnsi="Arial" w:cs="Arial"/>
        </w:rPr>
      </w:pPr>
      <w:r w:rsidRPr="00F94246">
        <w:rPr>
          <w:rFonts w:ascii="Arial" w:hAnsi="Arial" w:cs="Arial"/>
        </w:rPr>
        <w:fldChar w:fldCharType="begin">
          <w:ffData>
            <w:name w:val=""/>
            <w:enabled/>
            <w:calcOnExit w:val="0"/>
            <w:checkBox>
              <w:size w:val="20"/>
              <w:default w:val="0"/>
            </w:checkBox>
          </w:ffData>
        </w:fldChar>
      </w:r>
      <w:r w:rsidRPr="00F94246">
        <w:rPr>
          <w:rFonts w:ascii="Arial" w:hAnsi="Arial" w:cs="Arial"/>
        </w:rPr>
        <w:instrText xml:space="preserve"> FORMCHECKBOX </w:instrText>
      </w:r>
      <w:r w:rsidRPr="00F94246">
        <w:rPr>
          <w:rFonts w:ascii="Arial" w:hAnsi="Arial" w:cs="Arial"/>
        </w:rPr>
      </w:r>
      <w:r w:rsidRPr="00F94246">
        <w:rPr>
          <w:rFonts w:ascii="Arial" w:hAnsi="Arial" w:cs="Arial"/>
        </w:rPr>
        <w:fldChar w:fldCharType="end"/>
      </w:r>
      <w:r w:rsidR="009B1CD0" w:rsidRPr="00F94246">
        <w:rPr>
          <w:rFonts w:ascii="Arial" w:hAnsi="Arial" w:cs="Arial"/>
        </w:rPr>
        <w:t xml:space="preserve"> </w:t>
      </w:r>
      <w:r w:rsidR="00D26AC5" w:rsidRPr="00F94246">
        <w:rPr>
          <w:rFonts w:ascii="Arial" w:hAnsi="Arial" w:cs="Arial"/>
        </w:rPr>
        <w:t>PGC</w:t>
      </w:r>
      <w:r w:rsidR="00EA72DD" w:rsidRPr="00F94246">
        <w:rPr>
          <w:rFonts w:ascii="Arial" w:hAnsi="Arial" w:cs="Arial"/>
        </w:rPr>
        <w:t>SPS</w:t>
      </w:r>
      <w:r w:rsidR="009B1CD0" w:rsidRPr="00F94246">
        <w:rPr>
          <w:rFonts w:ascii="Arial" w:hAnsi="Arial" w:cs="Arial"/>
        </w:rPr>
        <w:t> :</w:t>
      </w:r>
      <w:r w:rsidR="00076FF7" w:rsidRPr="00F94246">
        <w:rPr>
          <w:rFonts w:ascii="Arial" w:hAnsi="Arial" w:cs="Arial"/>
        </w:rPr>
        <w:t xml:space="preserve"> </w:t>
      </w:r>
      <w:r w:rsidR="00EA72DD" w:rsidRPr="00F94246">
        <w:rPr>
          <w:rFonts w:ascii="Arial" w:hAnsi="Arial" w:cs="Arial"/>
        </w:rPr>
        <w:t xml:space="preserve">plan général de coordination en matière de sécurité et de protection de la santé </w:t>
      </w:r>
    </w:p>
    <w:p w14:paraId="48C65C48" w14:textId="77777777" w:rsidR="009B1CD0" w:rsidRPr="00F94246" w:rsidRDefault="007D7A65" w:rsidP="0061068C">
      <w:pPr>
        <w:tabs>
          <w:tab w:val="left" w:pos="851"/>
        </w:tabs>
        <w:spacing w:before="120"/>
        <w:ind w:left="1135" w:hanging="284"/>
        <w:jc w:val="both"/>
        <w:rPr>
          <w:rFonts w:ascii="Arial" w:hAnsi="Arial" w:cs="Arial"/>
        </w:rPr>
      </w:pPr>
      <w:r w:rsidRPr="00F94246">
        <w:rPr>
          <w:rFonts w:ascii="Arial" w:hAnsi="Arial" w:cs="Arial"/>
        </w:rPr>
        <w:fldChar w:fldCharType="begin">
          <w:ffData>
            <w:name w:val=""/>
            <w:enabled/>
            <w:calcOnExit w:val="0"/>
            <w:checkBox>
              <w:size w:val="20"/>
              <w:default w:val="0"/>
            </w:checkBox>
          </w:ffData>
        </w:fldChar>
      </w:r>
      <w:r w:rsidRPr="00F94246">
        <w:rPr>
          <w:rFonts w:ascii="Arial" w:hAnsi="Arial" w:cs="Arial"/>
        </w:rPr>
        <w:instrText xml:space="preserve"> FORMCHECKBOX </w:instrText>
      </w:r>
      <w:r w:rsidRPr="00F94246">
        <w:rPr>
          <w:rFonts w:ascii="Arial" w:hAnsi="Arial" w:cs="Arial"/>
        </w:rPr>
      </w:r>
      <w:r w:rsidRPr="00F94246">
        <w:rPr>
          <w:rFonts w:ascii="Arial" w:hAnsi="Arial" w:cs="Arial"/>
        </w:rPr>
        <w:fldChar w:fldCharType="end"/>
      </w:r>
      <w:r w:rsidR="009B1CD0" w:rsidRPr="00F94246">
        <w:rPr>
          <w:rFonts w:ascii="Arial" w:hAnsi="Arial" w:cs="Arial"/>
        </w:rPr>
        <w:t xml:space="preserve"> CCTP n°……………………………………………………………………………………</w:t>
      </w:r>
      <w:proofErr w:type="gramStart"/>
      <w:r w:rsidR="009B1CD0" w:rsidRPr="00F94246">
        <w:rPr>
          <w:rFonts w:ascii="Arial" w:hAnsi="Arial" w:cs="Arial"/>
        </w:rPr>
        <w:t>…….</w:t>
      </w:r>
      <w:proofErr w:type="gramEnd"/>
      <w:r w:rsidR="009B1CD0" w:rsidRPr="00F94246">
        <w:rPr>
          <w:rFonts w:ascii="Arial" w:hAnsi="Arial" w:cs="Arial"/>
        </w:rPr>
        <w:t>.</w:t>
      </w:r>
    </w:p>
    <w:p w14:paraId="1C8D7112" w14:textId="255B367C" w:rsidR="001177C5" w:rsidRPr="00F94246" w:rsidRDefault="001177C5" w:rsidP="0061068C">
      <w:pPr>
        <w:tabs>
          <w:tab w:val="left" w:pos="851"/>
        </w:tabs>
        <w:spacing w:before="120"/>
        <w:ind w:left="1135" w:hanging="284"/>
        <w:jc w:val="both"/>
        <w:rPr>
          <w:rFonts w:ascii="Arial" w:hAnsi="Arial" w:cs="Arial"/>
        </w:rPr>
      </w:pPr>
      <w:r w:rsidRPr="00F94246">
        <w:rPr>
          <w:rFonts w:ascii="Arial" w:hAnsi="Arial" w:cs="Arial"/>
        </w:rPr>
        <w:fldChar w:fldCharType="begin">
          <w:ffData>
            <w:name w:val=""/>
            <w:enabled/>
            <w:calcOnExit w:val="0"/>
            <w:checkBox>
              <w:size w:val="20"/>
              <w:default w:val="0"/>
            </w:checkBox>
          </w:ffData>
        </w:fldChar>
      </w:r>
      <w:r w:rsidRPr="00F94246">
        <w:rPr>
          <w:rFonts w:ascii="Arial" w:hAnsi="Arial" w:cs="Arial"/>
        </w:rPr>
        <w:instrText xml:space="preserve"> FORMCHECKBOX </w:instrText>
      </w:r>
      <w:r w:rsidRPr="00F94246">
        <w:rPr>
          <w:rFonts w:ascii="Arial" w:hAnsi="Arial" w:cs="Arial"/>
        </w:rPr>
      </w:r>
      <w:r w:rsidRPr="00F94246">
        <w:rPr>
          <w:rFonts w:ascii="Arial" w:hAnsi="Arial" w:cs="Arial"/>
        </w:rPr>
        <w:fldChar w:fldCharType="end"/>
      </w:r>
      <w:r w:rsidRPr="00F94246">
        <w:rPr>
          <w:rFonts w:ascii="Arial" w:hAnsi="Arial" w:cs="Arial"/>
        </w:rPr>
        <w:t xml:space="preserve"> </w:t>
      </w:r>
      <w:r w:rsidR="00F94246" w:rsidRPr="00F94246">
        <w:rPr>
          <w:rFonts w:ascii="Arial" w:hAnsi="Arial" w:cs="Arial"/>
        </w:rPr>
        <w:t>Les plans d’exécution</w:t>
      </w:r>
    </w:p>
    <w:p w14:paraId="7CCF2486" w14:textId="77777777" w:rsidR="009B1CD0" w:rsidRPr="00F94246" w:rsidRDefault="007D7A65" w:rsidP="00710FD6">
      <w:pPr>
        <w:tabs>
          <w:tab w:val="left" w:pos="851"/>
        </w:tabs>
        <w:spacing w:before="120"/>
        <w:ind w:left="1135" w:hanging="284"/>
        <w:jc w:val="both"/>
        <w:rPr>
          <w:rFonts w:ascii="Arial" w:hAnsi="Arial" w:cs="Arial"/>
        </w:rPr>
      </w:pPr>
      <w:r w:rsidRPr="00F94246">
        <w:rPr>
          <w:rFonts w:ascii="Arial" w:hAnsi="Arial" w:cs="Arial"/>
        </w:rPr>
        <w:fldChar w:fldCharType="begin">
          <w:ffData>
            <w:name w:val=""/>
            <w:enabled/>
            <w:calcOnExit w:val="0"/>
            <w:checkBox>
              <w:size w:val="20"/>
              <w:default w:val="0"/>
            </w:checkBox>
          </w:ffData>
        </w:fldChar>
      </w:r>
      <w:r w:rsidRPr="00F94246">
        <w:rPr>
          <w:rFonts w:ascii="Arial" w:hAnsi="Arial" w:cs="Arial"/>
        </w:rPr>
        <w:instrText xml:space="preserve"> FORMCHECKBOX </w:instrText>
      </w:r>
      <w:r w:rsidRPr="00F94246">
        <w:rPr>
          <w:rFonts w:ascii="Arial" w:hAnsi="Arial" w:cs="Arial"/>
        </w:rPr>
      </w:r>
      <w:r w:rsidRPr="00F94246">
        <w:rPr>
          <w:rFonts w:ascii="Arial" w:hAnsi="Arial" w:cs="Arial"/>
        </w:rPr>
        <w:fldChar w:fldCharType="end"/>
      </w:r>
      <w:r w:rsidR="009B1CD0" w:rsidRPr="00F94246">
        <w:rPr>
          <w:rFonts w:ascii="Arial" w:hAnsi="Arial" w:cs="Arial"/>
        </w:rPr>
        <w:t xml:space="preserve"> Autres</w:t>
      </w:r>
      <w:proofErr w:type="gramStart"/>
      <w:r w:rsidR="009B1CD0" w:rsidRPr="00F94246">
        <w:rPr>
          <w:rFonts w:ascii="Arial" w:hAnsi="Arial" w:cs="Arial"/>
        </w:rPr>
        <w:t> :…</w:t>
      </w:r>
      <w:proofErr w:type="gramEnd"/>
      <w:r w:rsidR="009B1CD0" w:rsidRPr="00F94246">
        <w:rPr>
          <w:rFonts w:ascii="Arial" w:hAnsi="Arial" w:cs="Arial"/>
        </w:rPr>
        <w:t>…………………………………………………………………………………………</w:t>
      </w:r>
    </w:p>
    <w:p w14:paraId="31B917E0" w14:textId="77777777" w:rsidR="009B1CD0" w:rsidRPr="00F94246" w:rsidRDefault="009B1CD0" w:rsidP="00710FD6">
      <w:pPr>
        <w:tabs>
          <w:tab w:val="left" w:pos="851"/>
        </w:tabs>
        <w:jc w:val="both"/>
        <w:rPr>
          <w:rFonts w:ascii="Arial" w:hAnsi="Arial" w:cs="Arial"/>
        </w:rPr>
      </w:pPr>
    </w:p>
    <w:p w14:paraId="24D5B522" w14:textId="77777777" w:rsidR="009B1CD0" w:rsidRPr="00F94246" w:rsidRDefault="009B1CD0" w:rsidP="00E47798">
      <w:pPr>
        <w:tabs>
          <w:tab w:val="left" w:pos="851"/>
        </w:tabs>
        <w:jc w:val="both"/>
        <w:rPr>
          <w:rFonts w:ascii="Arial" w:hAnsi="Arial" w:cs="Arial"/>
        </w:rPr>
      </w:pPr>
      <w:proofErr w:type="gramStart"/>
      <w:r w:rsidRPr="00F94246">
        <w:rPr>
          <w:rFonts w:ascii="Arial" w:hAnsi="Arial" w:cs="Arial"/>
        </w:rPr>
        <w:t>et</w:t>
      </w:r>
      <w:proofErr w:type="gramEnd"/>
      <w:r w:rsidRPr="00F94246">
        <w:rPr>
          <w:rFonts w:ascii="Arial" w:hAnsi="Arial" w:cs="Arial"/>
        </w:rPr>
        <w:t xml:space="preserve"> conformément à leurs clauses,</w:t>
      </w:r>
    </w:p>
    <w:p w14:paraId="35929B24" w14:textId="77777777" w:rsidR="009B1CD0" w:rsidRPr="00F94246" w:rsidRDefault="009B1CD0" w:rsidP="0083205E">
      <w:pPr>
        <w:tabs>
          <w:tab w:val="left" w:pos="851"/>
        </w:tabs>
        <w:jc w:val="both"/>
        <w:rPr>
          <w:rFonts w:ascii="Arial" w:hAnsi="Arial" w:cs="Arial"/>
        </w:rPr>
      </w:pPr>
    </w:p>
    <w:p w14:paraId="545679FC" w14:textId="77777777" w:rsidR="009B1CD0" w:rsidRPr="00F94246" w:rsidRDefault="007D7A65" w:rsidP="006B5057">
      <w:pPr>
        <w:tabs>
          <w:tab w:val="left" w:pos="851"/>
        </w:tabs>
        <w:ind w:left="851"/>
        <w:jc w:val="both"/>
        <w:rPr>
          <w:rFonts w:ascii="Arial" w:hAnsi="Arial" w:cs="Arial"/>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009B1CD0" w:rsidRPr="00F94246">
        <w:rPr>
          <w:rFonts w:ascii="Arial" w:hAnsi="Arial" w:cs="Arial"/>
        </w:rPr>
        <w:t xml:space="preserve"> </w:t>
      </w:r>
      <w:proofErr w:type="gramStart"/>
      <w:r w:rsidR="00D90A00" w:rsidRPr="00F94246">
        <w:rPr>
          <w:rFonts w:ascii="Arial" w:hAnsi="Arial" w:cs="Arial"/>
        </w:rPr>
        <w:t>le</w:t>
      </w:r>
      <w:proofErr w:type="gramEnd"/>
      <w:r w:rsidR="00D90A00" w:rsidRPr="00F94246">
        <w:rPr>
          <w:rFonts w:ascii="Arial" w:hAnsi="Arial" w:cs="Arial"/>
        </w:rPr>
        <w:t xml:space="preserve"> </w:t>
      </w:r>
      <w:r w:rsidR="009B1CD0" w:rsidRPr="00F94246">
        <w:rPr>
          <w:rFonts w:ascii="Arial" w:hAnsi="Arial" w:cs="Arial"/>
        </w:rPr>
        <w:t>signataire</w:t>
      </w:r>
    </w:p>
    <w:p w14:paraId="1492A472" w14:textId="77777777" w:rsidR="009B1CD0" w:rsidRPr="00F94246" w:rsidRDefault="009B1CD0" w:rsidP="0083205E">
      <w:pPr>
        <w:tabs>
          <w:tab w:val="left" w:pos="851"/>
        </w:tabs>
        <w:jc w:val="both"/>
        <w:rPr>
          <w:rFonts w:ascii="Arial" w:hAnsi="Arial" w:cs="Arial"/>
        </w:rPr>
      </w:pPr>
    </w:p>
    <w:p w14:paraId="58BB7278" w14:textId="77777777" w:rsidR="009B1CD0" w:rsidRPr="00F94246" w:rsidRDefault="007D7A65" w:rsidP="0083205E">
      <w:pPr>
        <w:tabs>
          <w:tab w:val="left" w:pos="851"/>
        </w:tabs>
        <w:spacing w:before="120"/>
        <w:ind w:left="1701"/>
        <w:jc w:val="both"/>
        <w:rPr>
          <w:rFonts w:ascii="Arial" w:hAnsi="Arial" w:cs="Arial"/>
          <w:i/>
          <w:sz w:val="18"/>
          <w:szCs w:val="18"/>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009B1CD0" w:rsidRPr="00F94246">
        <w:rPr>
          <w:rFonts w:ascii="Arial" w:hAnsi="Arial" w:cs="Arial"/>
        </w:rPr>
        <w:t xml:space="preserve"> </w:t>
      </w:r>
      <w:proofErr w:type="gramStart"/>
      <w:r w:rsidR="009B1CD0" w:rsidRPr="00F94246">
        <w:rPr>
          <w:rFonts w:ascii="Arial" w:hAnsi="Arial" w:cs="Arial"/>
        </w:rPr>
        <w:t>s’engage</w:t>
      </w:r>
      <w:proofErr w:type="gramEnd"/>
      <w:r w:rsidR="009B1CD0" w:rsidRPr="00F94246">
        <w:rPr>
          <w:rFonts w:ascii="Arial" w:hAnsi="Arial" w:cs="Arial"/>
        </w:rPr>
        <w:t>, sur la base de son offre et pour son propre compte ;</w:t>
      </w:r>
    </w:p>
    <w:p w14:paraId="2A234341" w14:textId="77777777" w:rsidR="009B1CD0" w:rsidRPr="00F94246" w:rsidRDefault="009B1CD0" w:rsidP="00934503">
      <w:pPr>
        <w:pStyle w:val="En-tte"/>
        <w:tabs>
          <w:tab w:val="clear" w:pos="4536"/>
          <w:tab w:val="clear" w:pos="9072"/>
          <w:tab w:val="left" w:pos="851"/>
        </w:tabs>
        <w:jc w:val="both"/>
        <w:rPr>
          <w:rFonts w:ascii="Arial" w:hAnsi="Arial" w:cs="Arial"/>
        </w:rPr>
      </w:pPr>
      <w:r w:rsidRPr="00F94246">
        <w:rPr>
          <w:rFonts w:ascii="Arial" w:hAnsi="Arial" w:cs="Arial"/>
          <w:i/>
          <w:sz w:val="18"/>
          <w:szCs w:val="18"/>
        </w:rPr>
        <w:t xml:space="preserve">[Indiquer le nom commercial et la dénomination sociale du </w:t>
      </w:r>
      <w:r w:rsidR="00F92811" w:rsidRPr="00F94246">
        <w:rPr>
          <w:rFonts w:ascii="Arial" w:hAnsi="Arial" w:cs="Arial"/>
          <w:i/>
          <w:sz w:val="18"/>
          <w:szCs w:val="18"/>
        </w:rPr>
        <w:t>soumissionnaire</w:t>
      </w:r>
      <w:r w:rsidRPr="00F9424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25D7F067" w14:textId="77777777" w:rsidR="009B1CD0" w:rsidRPr="00F94246" w:rsidRDefault="009B1CD0" w:rsidP="00CD46CC">
      <w:pPr>
        <w:tabs>
          <w:tab w:val="left" w:pos="851"/>
        </w:tabs>
        <w:jc w:val="both"/>
        <w:rPr>
          <w:rFonts w:ascii="Arial" w:hAnsi="Arial" w:cs="Arial"/>
        </w:rPr>
      </w:pPr>
    </w:p>
    <w:p w14:paraId="682E6673" w14:textId="77777777" w:rsidR="009B1CD0" w:rsidRPr="00F94246" w:rsidRDefault="009B1CD0" w:rsidP="009B45B9">
      <w:pPr>
        <w:tabs>
          <w:tab w:val="left" w:pos="851"/>
        </w:tabs>
        <w:jc w:val="both"/>
        <w:rPr>
          <w:rFonts w:ascii="Arial" w:hAnsi="Arial" w:cs="Arial"/>
        </w:rPr>
      </w:pPr>
    </w:p>
    <w:p w14:paraId="571D2B1C" w14:textId="77777777" w:rsidR="009B1CD0" w:rsidRPr="00F94246" w:rsidRDefault="009B1CD0" w:rsidP="009B45B9">
      <w:pPr>
        <w:tabs>
          <w:tab w:val="left" w:pos="851"/>
        </w:tabs>
        <w:jc w:val="both"/>
        <w:rPr>
          <w:rFonts w:ascii="Arial" w:hAnsi="Arial" w:cs="Arial"/>
        </w:rPr>
      </w:pPr>
    </w:p>
    <w:p w14:paraId="150BA924" w14:textId="77777777" w:rsidR="009B1CD0" w:rsidRPr="00F94246" w:rsidRDefault="007D7A65" w:rsidP="009B45B9">
      <w:pPr>
        <w:tabs>
          <w:tab w:val="left" w:pos="851"/>
        </w:tabs>
        <w:ind w:left="1701"/>
        <w:jc w:val="both"/>
        <w:rPr>
          <w:rFonts w:ascii="Arial" w:hAnsi="Arial" w:cs="Arial"/>
          <w:i/>
          <w:sz w:val="18"/>
          <w:szCs w:val="18"/>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009B1CD0" w:rsidRPr="00F94246">
        <w:rPr>
          <w:rFonts w:ascii="Arial" w:hAnsi="Arial" w:cs="Arial"/>
        </w:rPr>
        <w:t xml:space="preserve"> </w:t>
      </w:r>
      <w:proofErr w:type="gramStart"/>
      <w:r w:rsidR="009B1CD0" w:rsidRPr="00F94246">
        <w:rPr>
          <w:rFonts w:ascii="Arial" w:hAnsi="Arial" w:cs="Arial"/>
        </w:rPr>
        <w:t>engage</w:t>
      </w:r>
      <w:proofErr w:type="gramEnd"/>
      <w:r w:rsidR="009B1CD0" w:rsidRPr="00F94246">
        <w:rPr>
          <w:rFonts w:ascii="Arial" w:hAnsi="Arial" w:cs="Arial"/>
        </w:rPr>
        <w:t xml:space="preserve"> la société ……………………… sur la base de son offre ;</w:t>
      </w:r>
    </w:p>
    <w:p w14:paraId="7B6486FE" w14:textId="77777777" w:rsidR="009B1CD0" w:rsidRPr="00F94246" w:rsidRDefault="009B1CD0" w:rsidP="009B45B9">
      <w:pPr>
        <w:pStyle w:val="En-tte"/>
        <w:tabs>
          <w:tab w:val="clear" w:pos="4536"/>
          <w:tab w:val="clear" w:pos="9072"/>
          <w:tab w:val="left" w:pos="851"/>
        </w:tabs>
        <w:jc w:val="both"/>
        <w:rPr>
          <w:rFonts w:ascii="Arial" w:hAnsi="Arial" w:cs="Arial"/>
        </w:rPr>
      </w:pPr>
      <w:r w:rsidRPr="00F94246">
        <w:rPr>
          <w:rFonts w:ascii="Arial" w:hAnsi="Arial" w:cs="Arial"/>
          <w:i/>
          <w:sz w:val="18"/>
          <w:szCs w:val="18"/>
        </w:rPr>
        <w:t xml:space="preserve">[Indiquer le nom commercial et la dénomination sociale du </w:t>
      </w:r>
      <w:r w:rsidR="00F92811" w:rsidRPr="00F94246">
        <w:rPr>
          <w:rFonts w:ascii="Arial" w:hAnsi="Arial" w:cs="Arial"/>
          <w:i/>
          <w:sz w:val="18"/>
          <w:szCs w:val="18"/>
        </w:rPr>
        <w:t>soumissionnaire</w:t>
      </w:r>
      <w:r w:rsidRPr="00F94246">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A9BB1F6" w14:textId="77777777" w:rsidR="009B1CD0" w:rsidRPr="00F94246" w:rsidRDefault="009B1CD0" w:rsidP="009B45B9">
      <w:pPr>
        <w:tabs>
          <w:tab w:val="left" w:pos="851"/>
        </w:tabs>
        <w:jc w:val="both"/>
        <w:rPr>
          <w:rFonts w:ascii="Arial" w:hAnsi="Arial" w:cs="Arial"/>
        </w:rPr>
      </w:pPr>
    </w:p>
    <w:p w14:paraId="22071597" w14:textId="77777777" w:rsidR="009B1CD0" w:rsidRPr="00F94246" w:rsidRDefault="009B1CD0" w:rsidP="009B45B9">
      <w:pPr>
        <w:tabs>
          <w:tab w:val="left" w:pos="851"/>
        </w:tabs>
        <w:jc w:val="both"/>
        <w:rPr>
          <w:rFonts w:ascii="Arial" w:hAnsi="Arial" w:cs="Arial"/>
        </w:rPr>
      </w:pPr>
    </w:p>
    <w:p w14:paraId="04D418ED" w14:textId="77777777" w:rsidR="009B1CD0" w:rsidRPr="00F94246" w:rsidRDefault="009B1CD0" w:rsidP="009B45B9">
      <w:pPr>
        <w:tabs>
          <w:tab w:val="left" w:pos="851"/>
        </w:tabs>
        <w:jc w:val="both"/>
        <w:rPr>
          <w:rFonts w:ascii="Arial" w:hAnsi="Arial" w:cs="Arial"/>
        </w:rPr>
      </w:pPr>
    </w:p>
    <w:p w14:paraId="57CCF21F" w14:textId="77777777" w:rsidR="009B1CD0" w:rsidRPr="00F94246" w:rsidRDefault="007D7A65" w:rsidP="006B5057">
      <w:pPr>
        <w:tabs>
          <w:tab w:val="left" w:pos="851"/>
        </w:tabs>
        <w:ind w:left="851"/>
        <w:jc w:val="both"/>
        <w:rPr>
          <w:rFonts w:ascii="Arial" w:hAnsi="Arial" w:cs="Arial"/>
          <w:i/>
          <w:sz w:val="18"/>
          <w:szCs w:val="18"/>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009B1CD0" w:rsidRPr="00F94246">
        <w:rPr>
          <w:rFonts w:ascii="Arial" w:hAnsi="Arial" w:cs="Arial"/>
        </w:rPr>
        <w:t xml:space="preserve"> </w:t>
      </w:r>
      <w:proofErr w:type="gramStart"/>
      <w:r w:rsidR="00D90A00" w:rsidRPr="00F94246">
        <w:rPr>
          <w:rFonts w:ascii="Arial" w:hAnsi="Arial" w:cs="Arial"/>
        </w:rPr>
        <w:t>l</w:t>
      </w:r>
      <w:r w:rsidR="009B1CD0" w:rsidRPr="00F94246">
        <w:rPr>
          <w:rFonts w:ascii="Arial" w:hAnsi="Arial" w:cs="Arial"/>
        </w:rPr>
        <w:t>’ensemble</w:t>
      </w:r>
      <w:proofErr w:type="gramEnd"/>
      <w:r w:rsidR="009B1CD0" w:rsidRPr="00F94246">
        <w:rPr>
          <w:rFonts w:ascii="Arial" w:hAnsi="Arial" w:cs="Arial"/>
        </w:rPr>
        <w:t xml:space="preserve"> des membres du groupement s’engagent, sur la base de l’offre du groupement ;</w:t>
      </w:r>
    </w:p>
    <w:p w14:paraId="6C7167AD" w14:textId="77777777" w:rsidR="009B1CD0" w:rsidRPr="00F94246" w:rsidRDefault="009B1CD0" w:rsidP="009B45B9">
      <w:pPr>
        <w:tabs>
          <w:tab w:val="left" w:pos="851"/>
        </w:tabs>
        <w:jc w:val="both"/>
        <w:rPr>
          <w:rFonts w:ascii="Arial" w:hAnsi="Arial" w:cs="Arial"/>
        </w:rPr>
      </w:pPr>
      <w:r w:rsidRPr="00F94246">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F94246">
        <w:rPr>
          <w:rFonts w:ascii="Arial" w:hAnsi="Arial" w:cs="Arial"/>
          <w:i/>
          <w:iCs/>
          <w:sz w:val="18"/>
          <w:szCs w:val="18"/>
        </w:rPr>
        <w:t>]</w:t>
      </w:r>
    </w:p>
    <w:p w14:paraId="55A33E93" w14:textId="77777777" w:rsidR="009B1CD0" w:rsidRPr="00F94246" w:rsidRDefault="009B1CD0" w:rsidP="009B45B9">
      <w:pPr>
        <w:pStyle w:val="fcase1ertab"/>
        <w:tabs>
          <w:tab w:val="left" w:pos="851"/>
        </w:tabs>
        <w:ind w:left="0" w:firstLine="0"/>
        <w:rPr>
          <w:rFonts w:ascii="Arial" w:hAnsi="Arial" w:cs="Arial"/>
        </w:rPr>
      </w:pPr>
    </w:p>
    <w:p w14:paraId="72A46870" w14:textId="77777777" w:rsidR="009B1CD0" w:rsidRPr="00F94246" w:rsidRDefault="009B1CD0" w:rsidP="009B45B9">
      <w:pPr>
        <w:pStyle w:val="fcase1ertab"/>
        <w:tabs>
          <w:tab w:val="left" w:pos="851"/>
        </w:tabs>
        <w:ind w:left="0" w:firstLine="0"/>
        <w:rPr>
          <w:rFonts w:ascii="Arial" w:hAnsi="Arial" w:cs="Arial"/>
        </w:rPr>
      </w:pPr>
    </w:p>
    <w:p w14:paraId="19920382" w14:textId="77777777" w:rsidR="004C5755" w:rsidRPr="00F94246" w:rsidRDefault="004C5755" w:rsidP="009B45B9">
      <w:pPr>
        <w:pStyle w:val="fcase1ertab"/>
        <w:tabs>
          <w:tab w:val="left" w:pos="851"/>
        </w:tabs>
        <w:ind w:left="0" w:firstLine="0"/>
        <w:rPr>
          <w:rFonts w:ascii="Arial" w:hAnsi="Arial" w:cs="Arial"/>
        </w:rPr>
      </w:pPr>
    </w:p>
    <w:p w14:paraId="119D4FF8" w14:textId="77777777" w:rsidR="006B5057" w:rsidRPr="00F94246" w:rsidRDefault="006B5057" w:rsidP="009B45B9">
      <w:pPr>
        <w:pStyle w:val="fcase1ertab"/>
        <w:tabs>
          <w:tab w:val="left" w:pos="851"/>
        </w:tabs>
        <w:ind w:left="0" w:firstLine="0"/>
        <w:rPr>
          <w:rFonts w:ascii="Arial" w:hAnsi="Arial" w:cs="Arial"/>
        </w:rPr>
      </w:pPr>
    </w:p>
    <w:p w14:paraId="5B11AA58" w14:textId="77777777" w:rsidR="006B5057" w:rsidRPr="00F94246" w:rsidRDefault="006B5057" w:rsidP="009B45B9">
      <w:pPr>
        <w:pStyle w:val="fcase1ertab"/>
        <w:tabs>
          <w:tab w:val="left" w:pos="851"/>
        </w:tabs>
        <w:ind w:left="0" w:firstLine="0"/>
        <w:rPr>
          <w:rFonts w:ascii="Arial" w:hAnsi="Arial" w:cs="Arial"/>
        </w:rPr>
      </w:pPr>
    </w:p>
    <w:p w14:paraId="4FC0D639" w14:textId="77777777" w:rsidR="009B1CD0" w:rsidRPr="00F94246" w:rsidRDefault="009B1CD0" w:rsidP="009B45B9">
      <w:pPr>
        <w:pStyle w:val="fcase1ertab"/>
        <w:tabs>
          <w:tab w:val="left" w:pos="851"/>
        </w:tabs>
        <w:ind w:left="0" w:firstLine="0"/>
      </w:pPr>
      <w:proofErr w:type="gramStart"/>
      <w:r w:rsidRPr="00F94246">
        <w:rPr>
          <w:rFonts w:ascii="Arial" w:hAnsi="Arial" w:cs="Arial"/>
        </w:rPr>
        <w:t>à</w:t>
      </w:r>
      <w:proofErr w:type="gramEnd"/>
      <w:r w:rsidRPr="00F94246">
        <w:rPr>
          <w:rFonts w:ascii="Arial" w:hAnsi="Arial" w:cs="Arial"/>
        </w:rPr>
        <w:t xml:space="preserve"> livrer les fournitures demandées ou à exécuter les prestations demandées :</w:t>
      </w:r>
    </w:p>
    <w:p w14:paraId="33E723E5" w14:textId="780D251F" w:rsidR="009B1CD0" w:rsidRDefault="00F65CED"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sidRPr="00F94246">
        <w:rPr>
          <w:rFonts w:ascii="Arial" w:hAnsi="Arial" w:cs="Arial"/>
        </w:rPr>
        <w:t xml:space="preserve"> </w:t>
      </w:r>
      <w:proofErr w:type="gramStart"/>
      <w:r w:rsidR="009B1CD0" w:rsidRPr="00F94246">
        <w:rPr>
          <w:rFonts w:ascii="Arial" w:hAnsi="Arial" w:cs="Arial"/>
        </w:rPr>
        <w:t>aux</w:t>
      </w:r>
      <w:proofErr w:type="gramEnd"/>
      <w:r w:rsidR="009B1CD0" w:rsidRPr="00F94246">
        <w:rPr>
          <w:rFonts w:ascii="Arial" w:hAnsi="Arial" w:cs="Arial"/>
        </w:rPr>
        <w:t xml:space="preserve"> prix indiqués</w:t>
      </w:r>
      <w:r w:rsidR="00F76D05" w:rsidRPr="00F76D05">
        <w:rPr>
          <w:rFonts w:ascii="Arial" w:hAnsi="Arial" w:cs="Arial"/>
        </w:rPr>
        <w:t xml:space="preserve"> à la Décomposition du Prix Global et Forfaitaire (DPGF</w:t>
      </w:r>
      <w:r w:rsidR="00F76D05">
        <w:rPr>
          <w:rFonts w:ascii="Arial" w:hAnsi="Arial" w:cs="Arial"/>
        </w:rPr>
        <w:t>)</w:t>
      </w:r>
      <w:r w:rsidR="009B1CD0" w:rsidRPr="00F94246">
        <w:rPr>
          <w:rFonts w:ascii="Arial" w:hAnsi="Arial" w:cs="Arial"/>
        </w:rPr>
        <w:t xml:space="preserve"> ci-dessous ;</w:t>
      </w:r>
    </w:p>
    <w:p w14:paraId="4C62280A" w14:textId="77777777" w:rsidR="0049253B" w:rsidRDefault="0049253B" w:rsidP="009B45B9">
      <w:pPr>
        <w:pStyle w:val="fcase1ertab"/>
        <w:tabs>
          <w:tab w:val="clear" w:pos="426"/>
          <w:tab w:val="left" w:pos="851"/>
        </w:tabs>
        <w:spacing w:before="120"/>
        <w:ind w:left="0" w:firstLine="851"/>
        <w:rPr>
          <w:rFonts w:ascii="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395"/>
      </w:tblGrid>
      <w:tr w:rsidR="00000000" w:rsidRPr="008145D4" w14:paraId="78F2C74A" w14:textId="77777777">
        <w:trPr>
          <w:trHeight w:val="665"/>
          <w:jc w:val="center"/>
        </w:trPr>
        <w:tc>
          <w:tcPr>
            <w:tcW w:w="4815" w:type="dxa"/>
            <w:shd w:val="clear" w:color="auto" w:fill="B7D4EF"/>
            <w:vAlign w:val="center"/>
          </w:tcPr>
          <w:p w14:paraId="24828BDA" w14:textId="46CE3144" w:rsidR="0049253B" w:rsidRDefault="0049253B">
            <w:pPr>
              <w:keepLines/>
              <w:widowControl w:val="0"/>
              <w:autoSpaceDE w:val="0"/>
              <w:autoSpaceDN w:val="0"/>
              <w:adjustRightInd w:val="0"/>
              <w:jc w:val="center"/>
              <w:rPr>
                <w:rFonts w:ascii="Arial" w:hAnsi="Arial" w:cs="Arial"/>
                <w:b/>
              </w:rPr>
            </w:pPr>
            <w:r>
              <w:rPr>
                <w:rFonts w:ascii="Arial" w:hAnsi="Arial" w:cs="Arial"/>
                <w:b/>
              </w:rPr>
              <w:t xml:space="preserve">Montant total </w:t>
            </w:r>
            <w:r w:rsidR="005730AF">
              <w:rPr>
                <w:rFonts w:ascii="Arial" w:hAnsi="Arial" w:cs="Arial"/>
                <w:b/>
              </w:rPr>
              <w:t>du lot 1</w:t>
            </w:r>
          </w:p>
        </w:tc>
        <w:tc>
          <w:tcPr>
            <w:tcW w:w="4395" w:type="dxa"/>
            <w:shd w:val="clear" w:color="auto" w:fill="auto"/>
            <w:vAlign w:val="center"/>
          </w:tcPr>
          <w:p w14:paraId="3F3BECA8" w14:textId="77777777" w:rsidR="0049253B" w:rsidRDefault="0049253B">
            <w:pPr>
              <w:keepLines/>
              <w:widowControl w:val="0"/>
              <w:autoSpaceDE w:val="0"/>
              <w:autoSpaceDN w:val="0"/>
              <w:adjustRightInd w:val="0"/>
              <w:jc w:val="center"/>
              <w:rPr>
                <w:rFonts w:ascii="Arial" w:hAnsi="Arial" w:cs="Arial"/>
                <w:b/>
                <w:color w:val="FF0000"/>
              </w:rPr>
            </w:pPr>
            <w:r>
              <w:rPr>
                <w:rFonts w:ascii="Arial" w:hAnsi="Arial" w:cs="Arial"/>
                <w:b/>
                <w:color w:val="FF0000"/>
              </w:rPr>
              <w:t>A compléter par le candidat (</w:t>
            </w:r>
            <w:r>
              <w:rPr>
                <w:rFonts w:ascii="Arial" w:hAnsi="Arial" w:cs="Arial"/>
                <w:b/>
                <w:color w:val="FF0000"/>
                <w:u w:val="single"/>
              </w:rPr>
              <w:t>conformément au montant indiqué à la DPGF</w:t>
            </w:r>
            <w:r>
              <w:rPr>
                <w:rFonts w:ascii="Arial" w:hAnsi="Arial" w:cs="Arial"/>
                <w:b/>
                <w:color w:val="FF0000"/>
              </w:rPr>
              <w:t>)</w:t>
            </w:r>
          </w:p>
        </w:tc>
      </w:tr>
      <w:tr w:rsidR="00000000" w:rsidRPr="008145D4" w14:paraId="2F8F9DCA" w14:textId="77777777">
        <w:trPr>
          <w:trHeight w:val="474"/>
          <w:jc w:val="center"/>
        </w:trPr>
        <w:tc>
          <w:tcPr>
            <w:tcW w:w="4815" w:type="dxa"/>
            <w:shd w:val="clear" w:color="auto" w:fill="auto"/>
            <w:vAlign w:val="center"/>
          </w:tcPr>
          <w:p w14:paraId="14D44F0E" w14:textId="4856A86C" w:rsidR="0049253B" w:rsidRDefault="0049253B">
            <w:pPr>
              <w:keepLines/>
              <w:widowControl w:val="0"/>
              <w:autoSpaceDE w:val="0"/>
              <w:autoSpaceDN w:val="0"/>
              <w:adjustRightInd w:val="0"/>
              <w:jc w:val="center"/>
              <w:rPr>
                <w:rFonts w:ascii="Arial" w:hAnsi="Arial" w:cs="Arial"/>
                <w:bCs/>
              </w:rPr>
            </w:pPr>
            <w:r>
              <w:rPr>
                <w:rFonts w:ascii="Arial" w:hAnsi="Arial" w:cs="Arial"/>
                <w:bCs/>
              </w:rPr>
              <w:t>Montant forfaitaire en € HT</w:t>
            </w:r>
          </w:p>
        </w:tc>
        <w:tc>
          <w:tcPr>
            <w:tcW w:w="4395" w:type="dxa"/>
            <w:shd w:val="clear" w:color="auto" w:fill="auto"/>
            <w:vAlign w:val="center"/>
          </w:tcPr>
          <w:p w14:paraId="2FE99897" w14:textId="77777777" w:rsidR="0049253B" w:rsidRDefault="0049253B">
            <w:pPr>
              <w:keepLines/>
              <w:widowControl w:val="0"/>
              <w:autoSpaceDE w:val="0"/>
              <w:autoSpaceDN w:val="0"/>
              <w:adjustRightInd w:val="0"/>
              <w:jc w:val="right"/>
              <w:rPr>
                <w:rFonts w:ascii="Arial" w:hAnsi="Arial" w:cs="Arial"/>
                <w:b/>
              </w:rPr>
            </w:pPr>
            <w:r>
              <w:rPr>
                <w:rFonts w:ascii="Arial" w:hAnsi="Arial" w:cs="Arial"/>
                <w:bCs/>
              </w:rPr>
              <w:t>€</w:t>
            </w:r>
          </w:p>
        </w:tc>
      </w:tr>
      <w:tr w:rsidR="00000000" w:rsidRPr="008145D4" w14:paraId="10216082" w14:textId="77777777">
        <w:trPr>
          <w:trHeight w:val="424"/>
          <w:jc w:val="center"/>
        </w:trPr>
        <w:tc>
          <w:tcPr>
            <w:tcW w:w="4815" w:type="dxa"/>
            <w:shd w:val="clear" w:color="auto" w:fill="auto"/>
            <w:vAlign w:val="center"/>
          </w:tcPr>
          <w:p w14:paraId="33A52C6B" w14:textId="03C33D2B" w:rsidR="0049253B" w:rsidRDefault="0049253B">
            <w:pPr>
              <w:keepLines/>
              <w:widowControl w:val="0"/>
              <w:autoSpaceDE w:val="0"/>
              <w:autoSpaceDN w:val="0"/>
              <w:adjustRightInd w:val="0"/>
              <w:jc w:val="center"/>
              <w:rPr>
                <w:rFonts w:ascii="Arial" w:hAnsi="Arial" w:cs="Arial"/>
                <w:bCs/>
              </w:rPr>
            </w:pPr>
            <w:r>
              <w:rPr>
                <w:rFonts w:ascii="Arial" w:hAnsi="Arial" w:cs="Arial"/>
                <w:bCs/>
              </w:rPr>
              <w:t>Montant TVA (</w:t>
            </w:r>
            <w:r w:rsidR="00F73F71">
              <w:rPr>
                <w:rFonts w:ascii="Arial" w:hAnsi="Arial" w:cs="Arial"/>
                <w:bCs/>
              </w:rPr>
              <w:t>0</w:t>
            </w:r>
            <w:r>
              <w:rPr>
                <w:rFonts w:ascii="Arial" w:hAnsi="Arial" w:cs="Arial"/>
                <w:bCs/>
              </w:rPr>
              <w:t>%)</w:t>
            </w:r>
          </w:p>
        </w:tc>
        <w:tc>
          <w:tcPr>
            <w:tcW w:w="4395" w:type="dxa"/>
            <w:shd w:val="clear" w:color="auto" w:fill="auto"/>
            <w:vAlign w:val="center"/>
          </w:tcPr>
          <w:p w14:paraId="62A5DD23" w14:textId="77777777" w:rsidR="0049253B" w:rsidRDefault="0049253B">
            <w:pPr>
              <w:keepLines/>
              <w:widowControl w:val="0"/>
              <w:autoSpaceDE w:val="0"/>
              <w:autoSpaceDN w:val="0"/>
              <w:adjustRightInd w:val="0"/>
              <w:jc w:val="right"/>
              <w:rPr>
                <w:rFonts w:ascii="Arial" w:hAnsi="Arial" w:cs="Arial"/>
                <w:b/>
              </w:rPr>
            </w:pPr>
            <w:r>
              <w:rPr>
                <w:rFonts w:ascii="Arial" w:hAnsi="Arial" w:cs="Arial"/>
                <w:bCs/>
              </w:rPr>
              <w:t>€</w:t>
            </w:r>
          </w:p>
        </w:tc>
      </w:tr>
      <w:tr w:rsidR="00000000" w:rsidRPr="008145D4" w14:paraId="1CE8B09D" w14:textId="77777777">
        <w:trPr>
          <w:trHeight w:val="544"/>
          <w:jc w:val="center"/>
        </w:trPr>
        <w:tc>
          <w:tcPr>
            <w:tcW w:w="4815" w:type="dxa"/>
            <w:shd w:val="clear" w:color="auto" w:fill="auto"/>
            <w:vAlign w:val="center"/>
          </w:tcPr>
          <w:p w14:paraId="6B801811" w14:textId="76AFBF12" w:rsidR="0049253B" w:rsidRDefault="0049253B">
            <w:pPr>
              <w:keepLines/>
              <w:widowControl w:val="0"/>
              <w:autoSpaceDE w:val="0"/>
              <w:autoSpaceDN w:val="0"/>
              <w:adjustRightInd w:val="0"/>
              <w:jc w:val="center"/>
              <w:rPr>
                <w:rFonts w:ascii="Arial" w:hAnsi="Arial" w:cs="Arial"/>
                <w:bCs/>
              </w:rPr>
            </w:pPr>
            <w:r>
              <w:rPr>
                <w:rFonts w:ascii="Arial" w:hAnsi="Arial" w:cs="Arial"/>
                <w:bCs/>
              </w:rPr>
              <w:t>Montant forfaitaire en € TTC</w:t>
            </w:r>
          </w:p>
        </w:tc>
        <w:tc>
          <w:tcPr>
            <w:tcW w:w="4395" w:type="dxa"/>
            <w:shd w:val="clear" w:color="auto" w:fill="auto"/>
            <w:vAlign w:val="center"/>
          </w:tcPr>
          <w:p w14:paraId="2C2830E6" w14:textId="77777777" w:rsidR="0049253B" w:rsidRDefault="0049253B">
            <w:pPr>
              <w:keepLines/>
              <w:widowControl w:val="0"/>
              <w:autoSpaceDE w:val="0"/>
              <w:autoSpaceDN w:val="0"/>
              <w:adjustRightInd w:val="0"/>
              <w:jc w:val="right"/>
              <w:rPr>
                <w:rFonts w:ascii="Arial" w:hAnsi="Arial" w:cs="Arial"/>
                <w:b/>
              </w:rPr>
            </w:pPr>
            <w:r>
              <w:rPr>
                <w:rFonts w:ascii="Arial" w:hAnsi="Arial" w:cs="Arial"/>
                <w:bCs/>
              </w:rPr>
              <w:t>€</w:t>
            </w:r>
          </w:p>
        </w:tc>
      </w:tr>
    </w:tbl>
    <w:p w14:paraId="25CC2E56" w14:textId="77777777" w:rsidR="0049253B" w:rsidRDefault="0049253B" w:rsidP="0049253B">
      <w:pPr>
        <w:keepLines/>
        <w:widowControl w:val="0"/>
        <w:autoSpaceDE w:val="0"/>
        <w:autoSpaceDN w:val="0"/>
        <w:adjustRightInd w:val="0"/>
        <w:jc w:val="both"/>
        <w:rPr>
          <w:rFonts w:ascii="Arial" w:hAnsi="Arial" w:cs="Arial"/>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395"/>
      </w:tblGrid>
      <w:tr w:rsidR="00000000" w:rsidRPr="008145D4" w14:paraId="6A8D627F" w14:textId="77777777">
        <w:trPr>
          <w:trHeight w:val="665"/>
          <w:jc w:val="center"/>
        </w:trPr>
        <w:tc>
          <w:tcPr>
            <w:tcW w:w="4815" w:type="dxa"/>
            <w:shd w:val="clear" w:color="auto" w:fill="B7D4EF"/>
            <w:vAlign w:val="center"/>
          </w:tcPr>
          <w:p w14:paraId="251A4EAB" w14:textId="5055FB4C" w:rsidR="0049253B" w:rsidRDefault="005730AF">
            <w:pPr>
              <w:keepLines/>
              <w:widowControl w:val="0"/>
              <w:autoSpaceDE w:val="0"/>
              <w:autoSpaceDN w:val="0"/>
              <w:adjustRightInd w:val="0"/>
              <w:jc w:val="center"/>
              <w:rPr>
                <w:rFonts w:ascii="Arial" w:hAnsi="Arial" w:cs="Arial"/>
                <w:b/>
              </w:rPr>
            </w:pPr>
            <w:r>
              <w:rPr>
                <w:rFonts w:ascii="Arial" w:hAnsi="Arial" w:cs="Arial"/>
                <w:b/>
              </w:rPr>
              <w:t xml:space="preserve">Montant total du lot </w:t>
            </w:r>
            <w:r>
              <w:rPr>
                <w:rFonts w:ascii="Arial" w:hAnsi="Arial" w:cs="Arial"/>
                <w:b/>
              </w:rPr>
              <w:t>2</w:t>
            </w:r>
          </w:p>
        </w:tc>
        <w:tc>
          <w:tcPr>
            <w:tcW w:w="4395" w:type="dxa"/>
            <w:shd w:val="clear" w:color="auto" w:fill="auto"/>
            <w:vAlign w:val="center"/>
          </w:tcPr>
          <w:p w14:paraId="7D48BD26" w14:textId="77777777" w:rsidR="0049253B" w:rsidRDefault="0049253B">
            <w:pPr>
              <w:keepLines/>
              <w:widowControl w:val="0"/>
              <w:autoSpaceDE w:val="0"/>
              <w:autoSpaceDN w:val="0"/>
              <w:adjustRightInd w:val="0"/>
              <w:jc w:val="center"/>
              <w:rPr>
                <w:rFonts w:ascii="Arial" w:hAnsi="Arial" w:cs="Arial"/>
                <w:b/>
                <w:color w:val="FF0000"/>
              </w:rPr>
            </w:pPr>
            <w:r>
              <w:rPr>
                <w:rFonts w:ascii="Arial" w:hAnsi="Arial" w:cs="Arial"/>
                <w:b/>
                <w:color w:val="FF0000"/>
              </w:rPr>
              <w:t>A compléter par le candidat (</w:t>
            </w:r>
            <w:r>
              <w:rPr>
                <w:rFonts w:ascii="Arial" w:hAnsi="Arial" w:cs="Arial"/>
                <w:b/>
                <w:color w:val="FF0000"/>
                <w:u w:val="single"/>
              </w:rPr>
              <w:t>conformément au montant indiqué à la DPGF</w:t>
            </w:r>
            <w:r>
              <w:rPr>
                <w:rFonts w:ascii="Arial" w:hAnsi="Arial" w:cs="Arial"/>
                <w:b/>
                <w:color w:val="FF0000"/>
              </w:rPr>
              <w:t>)</w:t>
            </w:r>
          </w:p>
        </w:tc>
      </w:tr>
      <w:tr w:rsidR="00000000" w:rsidRPr="008145D4" w14:paraId="2CC550CF" w14:textId="77777777">
        <w:trPr>
          <w:trHeight w:val="474"/>
          <w:jc w:val="center"/>
        </w:trPr>
        <w:tc>
          <w:tcPr>
            <w:tcW w:w="4815" w:type="dxa"/>
            <w:shd w:val="clear" w:color="auto" w:fill="auto"/>
            <w:vAlign w:val="center"/>
          </w:tcPr>
          <w:p w14:paraId="4D08A08A" w14:textId="0E145E06" w:rsidR="0049253B" w:rsidRDefault="0049253B">
            <w:pPr>
              <w:keepLines/>
              <w:widowControl w:val="0"/>
              <w:autoSpaceDE w:val="0"/>
              <w:autoSpaceDN w:val="0"/>
              <w:adjustRightInd w:val="0"/>
              <w:jc w:val="center"/>
              <w:rPr>
                <w:rFonts w:ascii="Arial" w:hAnsi="Arial" w:cs="Arial"/>
                <w:bCs/>
              </w:rPr>
            </w:pPr>
            <w:r>
              <w:rPr>
                <w:rFonts w:ascii="Arial" w:hAnsi="Arial" w:cs="Arial"/>
                <w:bCs/>
              </w:rPr>
              <w:t>Montant forfaitaire en € HT</w:t>
            </w:r>
          </w:p>
        </w:tc>
        <w:tc>
          <w:tcPr>
            <w:tcW w:w="4395" w:type="dxa"/>
            <w:shd w:val="clear" w:color="auto" w:fill="auto"/>
            <w:vAlign w:val="center"/>
          </w:tcPr>
          <w:p w14:paraId="5F03B861" w14:textId="77777777" w:rsidR="0049253B" w:rsidRDefault="0049253B">
            <w:pPr>
              <w:keepLines/>
              <w:widowControl w:val="0"/>
              <w:autoSpaceDE w:val="0"/>
              <w:autoSpaceDN w:val="0"/>
              <w:adjustRightInd w:val="0"/>
              <w:jc w:val="right"/>
              <w:rPr>
                <w:rFonts w:ascii="Arial" w:hAnsi="Arial" w:cs="Arial"/>
                <w:b/>
              </w:rPr>
            </w:pPr>
            <w:r>
              <w:rPr>
                <w:rFonts w:ascii="Arial" w:hAnsi="Arial" w:cs="Arial"/>
                <w:bCs/>
              </w:rPr>
              <w:t>€</w:t>
            </w:r>
          </w:p>
        </w:tc>
      </w:tr>
      <w:tr w:rsidR="00000000" w:rsidRPr="008145D4" w14:paraId="2A1DDDCB" w14:textId="77777777">
        <w:trPr>
          <w:trHeight w:val="424"/>
          <w:jc w:val="center"/>
        </w:trPr>
        <w:tc>
          <w:tcPr>
            <w:tcW w:w="4815" w:type="dxa"/>
            <w:shd w:val="clear" w:color="auto" w:fill="auto"/>
            <w:vAlign w:val="center"/>
          </w:tcPr>
          <w:p w14:paraId="28B9DA6F" w14:textId="27ADF671" w:rsidR="0049253B" w:rsidRDefault="0049253B">
            <w:pPr>
              <w:keepLines/>
              <w:widowControl w:val="0"/>
              <w:autoSpaceDE w:val="0"/>
              <w:autoSpaceDN w:val="0"/>
              <w:adjustRightInd w:val="0"/>
              <w:jc w:val="center"/>
              <w:rPr>
                <w:rFonts w:ascii="Arial" w:hAnsi="Arial" w:cs="Arial"/>
                <w:bCs/>
              </w:rPr>
            </w:pPr>
            <w:r>
              <w:rPr>
                <w:rFonts w:ascii="Arial" w:hAnsi="Arial" w:cs="Arial"/>
                <w:bCs/>
              </w:rPr>
              <w:t>Montant TVA (</w:t>
            </w:r>
            <w:r w:rsidR="00F73F71">
              <w:rPr>
                <w:rFonts w:ascii="Arial" w:hAnsi="Arial" w:cs="Arial"/>
                <w:bCs/>
              </w:rPr>
              <w:t>0</w:t>
            </w:r>
            <w:r>
              <w:rPr>
                <w:rFonts w:ascii="Arial" w:hAnsi="Arial" w:cs="Arial"/>
                <w:bCs/>
              </w:rPr>
              <w:t>%)</w:t>
            </w:r>
          </w:p>
        </w:tc>
        <w:tc>
          <w:tcPr>
            <w:tcW w:w="4395" w:type="dxa"/>
            <w:shd w:val="clear" w:color="auto" w:fill="auto"/>
            <w:vAlign w:val="center"/>
          </w:tcPr>
          <w:p w14:paraId="7CFDA7DE" w14:textId="77777777" w:rsidR="0049253B" w:rsidRDefault="0049253B">
            <w:pPr>
              <w:keepLines/>
              <w:widowControl w:val="0"/>
              <w:autoSpaceDE w:val="0"/>
              <w:autoSpaceDN w:val="0"/>
              <w:adjustRightInd w:val="0"/>
              <w:jc w:val="right"/>
              <w:rPr>
                <w:rFonts w:ascii="Arial" w:hAnsi="Arial" w:cs="Arial"/>
                <w:b/>
              </w:rPr>
            </w:pPr>
            <w:r>
              <w:rPr>
                <w:rFonts w:ascii="Arial" w:hAnsi="Arial" w:cs="Arial"/>
                <w:bCs/>
              </w:rPr>
              <w:t>€</w:t>
            </w:r>
          </w:p>
        </w:tc>
      </w:tr>
      <w:tr w:rsidR="00000000" w:rsidRPr="008145D4" w14:paraId="36888DC6" w14:textId="77777777">
        <w:trPr>
          <w:trHeight w:val="544"/>
          <w:jc w:val="center"/>
        </w:trPr>
        <w:tc>
          <w:tcPr>
            <w:tcW w:w="4815" w:type="dxa"/>
            <w:shd w:val="clear" w:color="auto" w:fill="auto"/>
            <w:vAlign w:val="center"/>
          </w:tcPr>
          <w:p w14:paraId="56D28F2F" w14:textId="3E729431" w:rsidR="0049253B" w:rsidRDefault="0049253B">
            <w:pPr>
              <w:keepLines/>
              <w:widowControl w:val="0"/>
              <w:autoSpaceDE w:val="0"/>
              <w:autoSpaceDN w:val="0"/>
              <w:adjustRightInd w:val="0"/>
              <w:jc w:val="center"/>
              <w:rPr>
                <w:rFonts w:ascii="Arial" w:hAnsi="Arial" w:cs="Arial"/>
                <w:bCs/>
              </w:rPr>
            </w:pPr>
            <w:r>
              <w:rPr>
                <w:rFonts w:ascii="Arial" w:hAnsi="Arial" w:cs="Arial"/>
                <w:bCs/>
              </w:rPr>
              <w:t>Montant forfaitaire en € TTC</w:t>
            </w:r>
          </w:p>
        </w:tc>
        <w:tc>
          <w:tcPr>
            <w:tcW w:w="4395" w:type="dxa"/>
            <w:shd w:val="clear" w:color="auto" w:fill="auto"/>
            <w:vAlign w:val="center"/>
          </w:tcPr>
          <w:p w14:paraId="66CBE121" w14:textId="77777777" w:rsidR="0049253B" w:rsidRDefault="0049253B">
            <w:pPr>
              <w:keepLines/>
              <w:widowControl w:val="0"/>
              <w:autoSpaceDE w:val="0"/>
              <w:autoSpaceDN w:val="0"/>
              <w:adjustRightInd w:val="0"/>
              <w:jc w:val="right"/>
              <w:rPr>
                <w:rFonts w:ascii="Arial" w:hAnsi="Arial" w:cs="Arial"/>
                <w:b/>
              </w:rPr>
            </w:pPr>
            <w:r>
              <w:rPr>
                <w:rFonts w:ascii="Arial" w:hAnsi="Arial" w:cs="Arial"/>
                <w:bCs/>
              </w:rPr>
              <w:t>€</w:t>
            </w:r>
          </w:p>
        </w:tc>
      </w:tr>
    </w:tbl>
    <w:p w14:paraId="2FB3B627" w14:textId="77777777" w:rsidR="0049253B" w:rsidRPr="008145D4" w:rsidRDefault="0049253B" w:rsidP="0049253B">
      <w:pPr>
        <w:keepLines/>
        <w:widowControl w:val="0"/>
        <w:autoSpaceDE w:val="0"/>
        <w:autoSpaceDN w:val="0"/>
        <w:adjustRightInd w:val="0"/>
        <w:jc w:val="both"/>
        <w:rPr>
          <w:rFonts w:ascii="Arial" w:hAnsi="Arial" w:cs="Arial"/>
          <w:b/>
        </w:rPr>
      </w:pPr>
      <w:r w:rsidRPr="008145D4">
        <w:rPr>
          <w:rFonts w:ascii="Arial" w:hAnsi="Arial" w:cs="Arial"/>
          <w:b/>
        </w:rPr>
        <w:t xml:space="preserve"> </w:t>
      </w:r>
    </w:p>
    <w:tbl>
      <w:tblPr>
        <w:tblW w:w="9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398"/>
      </w:tblGrid>
      <w:tr w:rsidR="00000000" w:rsidRPr="008145D4" w14:paraId="2ED0D622" w14:textId="77777777">
        <w:trPr>
          <w:trHeight w:val="621"/>
          <w:jc w:val="center"/>
        </w:trPr>
        <w:tc>
          <w:tcPr>
            <w:tcW w:w="4815" w:type="dxa"/>
            <w:shd w:val="clear" w:color="auto" w:fill="B7D4EF"/>
            <w:vAlign w:val="center"/>
          </w:tcPr>
          <w:p w14:paraId="1C5FCC1D" w14:textId="516A5470" w:rsidR="0049253B" w:rsidRDefault="0049253B">
            <w:pPr>
              <w:keepLines/>
              <w:widowControl w:val="0"/>
              <w:autoSpaceDE w:val="0"/>
              <w:autoSpaceDN w:val="0"/>
              <w:adjustRightInd w:val="0"/>
              <w:jc w:val="center"/>
              <w:rPr>
                <w:rFonts w:ascii="Arial" w:hAnsi="Arial" w:cs="Arial"/>
                <w:b/>
              </w:rPr>
            </w:pPr>
            <w:r>
              <w:rPr>
                <w:rFonts w:ascii="Arial" w:hAnsi="Arial" w:cs="Arial"/>
                <w:b/>
              </w:rPr>
              <w:t xml:space="preserve">Montant total du </w:t>
            </w:r>
            <w:r w:rsidR="005730AF">
              <w:rPr>
                <w:rFonts w:ascii="Arial" w:hAnsi="Arial" w:cs="Arial"/>
                <w:b/>
              </w:rPr>
              <w:t>lot 3</w:t>
            </w:r>
          </w:p>
        </w:tc>
        <w:tc>
          <w:tcPr>
            <w:tcW w:w="4398" w:type="dxa"/>
            <w:shd w:val="clear" w:color="auto" w:fill="auto"/>
            <w:vAlign w:val="center"/>
          </w:tcPr>
          <w:p w14:paraId="22263520" w14:textId="77777777" w:rsidR="0049253B" w:rsidRDefault="0049253B">
            <w:pPr>
              <w:keepLines/>
              <w:widowControl w:val="0"/>
              <w:autoSpaceDE w:val="0"/>
              <w:autoSpaceDN w:val="0"/>
              <w:adjustRightInd w:val="0"/>
              <w:jc w:val="center"/>
              <w:rPr>
                <w:rFonts w:ascii="Arial" w:hAnsi="Arial" w:cs="Arial"/>
                <w:b/>
                <w:color w:val="FF0000"/>
              </w:rPr>
            </w:pPr>
            <w:r>
              <w:rPr>
                <w:rFonts w:ascii="Arial" w:hAnsi="Arial" w:cs="Arial"/>
                <w:b/>
                <w:color w:val="FF0000"/>
              </w:rPr>
              <w:t>A compléter par le candidat (</w:t>
            </w:r>
            <w:r>
              <w:rPr>
                <w:rFonts w:ascii="Arial" w:hAnsi="Arial" w:cs="Arial"/>
                <w:b/>
                <w:color w:val="FF0000"/>
                <w:u w:val="single"/>
              </w:rPr>
              <w:t>conformément au montant indiqué à la DPGF</w:t>
            </w:r>
            <w:r>
              <w:rPr>
                <w:rFonts w:ascii="Arial" w:hAnsi="Arial" w:cs="Arial"/>
                <w:b/>
                <w:color w:val="FF0000"/>
              </w:rPr>
              <w:t>)</w:t>
            </w:r>
          </w:p>
        </w:tc>
      </w:tr>
      <w:tr w:rsidR="00000000" w14:paraId="2D6767B9" w14:textId="77777777">
        <w:trPr>
          <w:trHeight w:val="479"/>
          <w:jc w:val="center"/>
        </w:trPr>
        <w:tc>
          <w:tcPr>
            <w:tcW w:w="4815" w:type="dxa"/>
            <w:shd w:val="clear" w:color="auto" w:fill="auto"/>
            <w:vAlign w:val="center"/>
          </w:tcPr>
          <w:p w14:paraId="1CB39119" w14:textId="603BC420" w:rsidR="0049253B" w:rsidRDefault="0049253B">
            <w:pPr>
              <w:keepLines/>
              <w:widowControl w:val="0"/>
              <w:autoSpaceDE w:val="0"/>
              <w:autoSpaceDN w:val="0"/>
              <w:adjustRightInd w:val="0"/>
              <w:jc w:val="center"/>
              <w:rPr>
                <w:rFonts w:ascii="Arial" w:hAnsi="Arial" w:cs="Arial"/>
                <w:bCs/>
              </w:rPr>
            </w:pPr>
            <w:r>
              <w:rPr>
                <w:rFonts w:ascii="Arial" w:hAnsi="Arial" w:cs="Arial"/>
                <w:bCs/>
              </w:rPr>
              <w:t>Montant forfaitaire en € HT</w:t>
            </w:r>
          </w:p>
        </w:tc>
        <w:tc>
          <w:tcPr>
            <w:tcW w:w="4398" w:type="dxa"/>
            <w:shd w:val="clear" w:color="auto" w:fill="auto"/>
            <w:vAlign w:val="center"/>
          </w:tcPr>
          <w:p w14:paraId="2FD22F25" w14:textId="77777777" w:rsidR="0049253B" w:rsidRDefault="0049253B">
            <w:pPr>
              <w:keepLines/>
              <w:widowControl w:val="0"/>
              <w:autoSpaceDE w:val="0"/>
              <w:autoSpaceDN w:val="0"/>
              <w:adjustRightInd w:val="0"/>
              <w:jc w:val="right"/>
              <w:rPr>
                <w:rFonts w:ascii="Arial" w:hAnsi="Arial" w:cs="Arial"/>
                <w:bCs/>
              </w:rPr>
            </w:pPr>
            <w:r>
              <w:rPr>
                <w:rFonts w:ascii="Arial" w:hAnsi="Arial" w:cs="Arial"/>
                <w:bCs/>
              </w:rPr>
              <w:t>€</w:t>
            </w:r>
          </w:p>
        </w:tc>
      </w:tr>
      <w:tr w:rsidR="00000000" w14:paraId="39A19832" w14:textId="77777777">
        <w:trPr>
          <w:trHeight w:val="513"/>
          <w:jc w:val="center"/>
        </w:trPr>
        <w:tc>
          <w:tcPr>
            <w:tcW w:w="4815" w:type="dxa"/>
            <w:shd w:val="clear" w:color="auto" w:fill="auto"/>
            <w:vAlign w:val="center"/>
          </w:tcPr>
          <w:p w14:paraId="7302F068" w14:textId="68FB6D6D" w:rsidR="0049253B" w:rsidRDefault="0049253B">
            <w:pPr>
              <w:keepLines/>
              <w:widowControl w:val="0"/>
              <w:autoSpaceDE w:val="0"/>
              <w:autoSpaceDN w:val="0"/>
              <w:adjustRightInd w:val="0"/>
              <w:jc w:val="center"/>
              <w:rPr>
                <w:rFonts w:ascii="Arial" w:hAnsi="Arial" w:cs="Arial"/>
                <w:bCs/>
              </w:rPr>
            </w:pPr>
            <w:r>
              <w:rPr>
                <w:rFonts w:ascii="Arial" w:hAnsi="Arial" w:cs="Arial"/>
                <w:bCs/>
              </w:rPr>
              <w:t>Montant TVA (</w:t>
            </w:r>
            <w:r w:rsidR="00F73F71">
              <w:rPr>
                <w:rFonts w:ascii="Arial" w:hAnsi="Arial" w:cs="Arial"/>
                <w:bCs/>
              </w:rPr>
              <w:t>0</w:t>
            </w:r>
            <w:r>
              <w:rPr>
                <w:rFonts w:ascii="Arial" w:hAnsi="Arial" w:cs="Arial"/>
                <w:bCs/>
              </w:rPr>
              <w:t>%)</w:t>
            </w:r>
          </w:p>
        </w:tc>
        <w:tc>
          <w:tcPr>
            <w:tcW w:w="4398" w:type="dxa"/>
            <w:shd w:val="clear" w:color="auto" w:fill="auto"/>
            <w:vAlign w:val="center"/>
          </w:tcPr>
          <w:p w14:paraId="52CDBB91" w14:textId="77777777" w:rsidR="0049253B" w:rsidRDefault="0049253B">
            <w:pPr>
              <w:keepLines/>
              <w:widowControl w:val="0"/>
              <w:autoSpaceDE w:val="0"/>
              <w:autoSpaceDN w:val="0"/>
              <w:adjustRightInd w:val="0"/>
              <w:jc w:val="right"/>
              <w:rPr>
                <w:rFonts w:ascii="Arial" w:hAnsi="Arial" w:cs="Arial"/>
                <w:bCs/>
              </w:rPr>
            </w:pPr>
            <w:r>
              <w:rPr>
                <w:rFonts w:ascii="Arial" w:hAnsi="Arial" w:cs="Arial"/>
                <w:bCs/>
              </w:rPr>
              <w:t>€</w:t>
            </w:r>
          </w:p>
        </w:tc>
      </w:tr>
      <w:tr w:rsidR="00000000" w14:paraId="49266524" w14:textId="77777777">
        <w:trPr>
          <w:trHeight w:val="548"/>
          <w:jc w:val="center"/>
        </w:trPr>
        <w:tc>
          <w:tcPr>
            <w:tcW w:w="4815" w:type="dxa"/>
            <w:shd w:val="clear" w:color="auto" w:fill="auto"/>
            <w:vAlign w:val="center"/>
          </w:tcPr>
          <w:p w14:paraId="07588CEF" w14:textId="7A1C5699" w:rsidR="0049253B" w:rsidRDefault="0049253B">
            <w:pPr>
              <w:keepLines/>
              <w:widowControl w:val="0"/>
              <w:autoSpaceDE w:val="0"/>
              <w:autoSpaceDN w:val="0"/>
              <w:adjustRightInd w:val="0"/>
              <w:jc w:val="center"/>
              <w:rPr>
                <w:rFonts w:ascii="Arial" w:hAnsi="Arial" w:cs="Arial"/>
                <w:bCs/>
              </w:rPr>
            </w:pPr>
            <w:r>
              <w:rPr>
                <w:rFonts w:ascii="Arial" w:hAnsi="Arial" w:cs="Arial"/>
                <w:bCs/>
              </w:rPr>
              <w:t>Montant forfaitaire en € TTC</w:t>
            </w:r>
          </w:p>
        </w:tc>
        <w:tc>
          <w:tcPr>
            <w:tcW w:w="4398" w:type="dxa"/>
            <w:shd w:val="clear" w:color="auto" w:fill="auto"/>
            <w:vAlign w:val="center"/>
          </w:tcPr>
          <w:p w14:paraId="6B236D56" w14:textId="77777777" w:rsidR="0049253B" w:rsidRDefault="0049253B">
            <w:pPr>
              <w:keepLines/>
              <w:widowControl w:val="0"/>
              <w:autoSpaceDE w:val="0"/>
              <w:autoSpaceDN w:val="0"/>
              <w:adjustRightInd w:val="0"/>
              <w:jc w:val="right"/>
              <w:rPr>
                <w:rFonts w:ascii="Arial" w:hAnsi="Arial" w:cs="Arial"/>
                <w:bCs/>
              </w:rPr>
            </w:pPr>
            <w:r>
              <w:rPr>
                <w:rFonts w:ascii="Arial" w:hAnsi="Arial" w:cs="Arial"/>
                <w:bCs/>
              </w:rPr>
              <w:t>€</w:t>
            </w:r>
          </w:p>
        </w:tc>
      </w:tr>
    </w:tbl>
    <w:p w14:paraId="103C2F0A" w14:textId="77777777" w:rsidR="008D4896" w:rsidRDefault="008D4896" w:rsidP="009B45B9">
      <w:pPr>
        <w:pStyle w:val="fcase1ertab"/>
        <w:tabs>
          <w:tab w:val="clear" w:pos="426"/>
          <w:tab w:val="left" w:pos="851"/>
        </w:tabs>
        <w:spacing w:before="120"/>
        <w:ind w:left="0" w:firstLine="85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395"/>
      </w:tblGrid>
      <w:tr w:rsidR="00000000" w:rsidRPr="008145D4" w14:paraId="05F65924" w14:textId="77777777">
        <w:trPr>
          <w:trHeight w:val="665"/>
          <w:jc w:val="center"/>
        </w:trPr>
        <w:tc>
          <w:tcPr>
            <w:tcW w:w="4815" w:type="dxa"/>
            <w:shd w:val="clear" w:color="auto" w:fill="B7D4EF"/>
            <w:vAlign w:val="center"/>
          </w:tcPr>
          <w:p w14:paraId="4FBF7608" w14:textId="6C56F833" w:rsidR="002B5316" w:rsidRDefault="002B5316">
            <w:pPr>
              <w:keepLines/>
              <w:widowControl w:val="0"/>
              <w:autoSpaceDE w:val="0"/>
              <w:autoSpaceDN w:val="0"/>
              <w:adjustRightInd w:val="0"/>
              <w:jc w:val="center"/>
              <w:rPr>
                <w:rFonts w:ascii="Arial" w:hAnsi="Arial" w:cs="Arial"/>
                <w:b/>
              </w:rPr>
            </w:pPr>
            <w:r>
              <w:rPr>
                <w:rFonts w:ascii="Arial" w:hAnsi="Arial" w:cs="Arial"/>
                <w:b/>
              </w:rPr>
              <w:t xml:space="preserve">Montant total du lot </w:t>
            </w:r>
            <w:r>
              <w:rPr>
                <w:rFonts w:ascii="Arial" w:hAnsi="Arial" w:cs="Arial"/>
                <w:b/>
              </w:rPr>
              <w:t>4</w:t>
            </w:r>
          </w:p>
        </w:tc>
        <w:tc>
          <w:tcPr>
            <w:tcW w:w="4395" w:type="dxa"/>
            <w:shd w:val="clear" w:color="auto" w:fill="auto"/>
            <w:vAlign w:val="center"/>
          </w:tcPr>
          <w:p w14:paraId="7F1FE738" w14:textId="77777777" w:rsidR="002B5316" w:rsidRDefault="002B5316">
            <w:pPr>
              <w:keepLines/>
              <w:widowControl w:val="0"/>
              <w:autoSpaceDE w:val="0"/>
              <w:autoSpaceDN w:val="0"/>
              <w:adjustRightInd w:val="0"/>
              <w:jc w:val="center"/>
              <w:rPr>
                <w:rFonts w:ascii="Arial" w:hAnsi="Arial" w:cs="Arial"/>
                <w:b/>
                <w:color w:val="FF0000"/>
              </w:rPr>
            </w:pPr>
            <w:r>
              <w:rPr>
                <w:rFonts w:ascii="Arial" w:hAnsi="Arial" w:cs="Arial"/>
                <w:b/>
                <w:color w:val="FF0000"/>
              </w:rPr>
              <w:t>A compléter par le candidat (</w:t>
            </w:r>
            <w:r>
              <w:rPr>
                <w:rFonts w:ascii="Arial" w:hAnsi="Arial" w:cs="Arial"/>
                <w:b/>
                <w:color w:val="FF0000"/>
                <w:u w:val="single"/>
              </w:rPr>
              <w:t>conformément au montant indiqué à la DPGF</w:t>
            </w:r>
            <w:r>
              <w:rPr>
                <w:rFonts w:ascii="Arial" w:hAnsi="Arial" w:cs="Arial"/>
                <w:b/>
                <w:color w:val="FF0000"/>
              </w:rPr>
              <w:t>)</w:t>
            </w:r>
          </w:p>
        </w:tc>
      </w:tr>
      <w:tr w:rsidR="00000000" w:rsidRPr="008145D4" w14:paraId="16F4AD2F" w14:textId="77777777">
        <w:trPr>
          <w:trHeight w:val="474"/>
          <w:jc w:val="center"/>
        </w:trPr>
        <w:tc>
          <w:tcPr>
            <w:tcW w:w="4815" w:type="dxa"/>
            <w:shd w:val="clear" w:color="auto" w:fill="auto"/>
            <w:vAlign w:val="center"/>
          </w:tcPr>
          <w:p w14:paraId="56C66F0D" w14:textId="77777777" w:rsidR="002B5316" w:rsidRDefault="002B5316">
            <w:pPr>
              <w:keepLines/>
              <w:widowControl w:val="0"/>
              <w:autoSpaceDE w:val="0"/>
              <w:autoSpaceDN w:val="0"/>
              <w:adjustRightInd w:val="0"/>
              <w:jc w:val="center"/>
              <w:rPr>
                <w:rFonts w:ascii="Arial" w:hAnsi="Arial" w:cs="Arial"/>
                <w:bCs/>
              </w:rPr>
            </w:pPr>
            <w:r>
              <w:rPr>
                <w:rFonts w:ascii="Arial" w:hAnsi="Arial" w:cs="Arial"/>
                <w:bCs/>
              </w:rPr>
              <w:t>Montant forfaitaire en € HT</w:t>
            </w:r>
          </w:p>
        </w:tc>
        <w:tc>
          <w:tcPr>
            <w:tcW w:w="4395" w:type="dxa"/>
            <w:shd w:val="clear" w:color="auto" w:fill="auto"/>
            <w:vAlign w:val="center"/>
          </w:tcPr>
          <w:p w14:paraId="159F2FAD" w14:textId="77777777" w:rsidR="002B5316" w:rsidRDefault="002B5316">
            <w:pPr>
              <w:keepLines/>
              <w:widowControl w:val="0"/>
              <w:autoSpaceDE w:val="0"/>
              <w:autoSpaceDN w:val="0"/>
              <w:adjustRightInd w:val="0"/>
              <w:jc w:val="right"/>
              <w:rPr>
                <w:rFonts w:ascii="Arial" w:hAnsi="Arial" w:cs="Arial"/>
                <w:b/>
              </w:rPr>
            </w:pPr>
            <w:r>
              <w:rPr>
                <w:rFonts w:ascii="Arial" w:hAnsi="Arial" w:cs="Arial"/>
                <w:bCs/>
              </w:rPr>
              <w:t>€</w:t>
            </w:r>
          </w:p>
        </w:tc>
      </w:tr>
      <w:tr w:rsidR="00000000" w:rsidRPr="008145D4" w14:paraId="1804E399" w14:textId="77777777">
        <w:trPr>
          <w:trHeight w:val="424"/>
          <w:jc w:val="center"/>
        </w:trPr>
        <w:tc>
          <w:tcPr>
            <w:tcW w:w="4815" w:type="dxa"/>
            <w:shd w:val="clear" w:color="auto" w:fill="auto"/>
            <w:vAlign w:val="center"/>
          </w:tcPr>
          <w:p w14:paraId="43A4936E" w14:textId="77777777" w:rsidR="002B5316" w:rsidRDefault="002B5316">
            <w:pPr>
              <w:keepLines/>
              <w:widowControl w:val="0"/>
              <w:autoSpaceDE w:val="0"/>
              <w:autoSpaceDN w:val="0"/>
              <w:adjustRightInd w:val="0"/>
              <w:jc w:val="center"/>
              <w:rPr>
                <w:rFonts w:ascii="Arial" w:hAnsi="Arial" w:cs="Arial"/>
                <w:bCs/>
              </w:rPr>
            </w:pPr>
            <w:r>
              <w:rPr>
                <w:rFonts w:ascii="Arial" w:hAnsi="Arial" w:cs="Arial"/>
                <w:bCs/>
              </w:rPr>
              <w:t>Montant TVA (0%)</w:t>
            </w:r>
          </w:p>
        </w:tc>
        <w:tc>
          <w:tcPr>
            <w:tcW w:w="4395" w:type="dxa"/>
            <w:shd w:val="clear" w:color="auto" w:fill="auto"/>
            <w:vAlign w:val="center"/>
          </w:tcPr>
          <w:p w14:paraId="1BB8B503" w14:textId="77777777" w:rsidR="002B5316" w:rsidRDefault="002B5316">
            <w:pPr>
              <w:keepLines/>
              <w:widowControl w:val="0"/>
              <w:autoSpaceDE w:val="0"/>
              <w:autoSpaceDN w:val="0"/>
              <w:adjustRightInd w:val="0"/>
              <w:jc w:val="right"/>
              <w:rPr>
                <w:rFonts w:ascii="Arial" w:hAnsi="Arial" w:cs="Arial"/>
                <w:b/>
              </w:rPr>
            </w:pPr>
            <w:r>
              <w:rPr>
                <w:rFonts w:ascii="Arial" w:hAnsi="Arial" w:cs="Arial"/>
                <w:bCs/>
              </w:rPr>
              <w:t>€</w:t>
            </w:r>
          </w:p>
        </w:tc>
      </w:tr>
      <w:tr w:rsidR="00000000" w:rsidRPr="008145D4" w14:paraId="1CE56EB0" w14:textId="77777777">
        <w:trPr>
          <w:trHeight w:val="544"/>
          <w:jc w:val="center"/>
        </w:trPr>
        <w:tc>
          <w:tcPr>
            <w:tcW w:w="4815" w:type="dxa"/>
            <w:shd w:val="clear" w:color="auto" w:fill="auto"/>
            <w:vAlign w:val="center"/>
          </w:tcPr>
          <w:p w14:paraId="0E9C1E35" w14:textId="77777777" w:rsidR="002B5316" w:rsidRDefault="002B5316">
            <w:pPr>
              <w:keepLines/>
              <w:widowControl w:val="0"/>
              <w:autoSpaceDE w:val="0"/>
              <w:autoSpaceDN w:val="0"/>
              <w:adjustRightInd w:val="0"/>
              <w:jc w:val="center"/>
              <w:rPr>
                <w:rFonts w:ascii="Arial" w:hAnsi="Arial" w:cs="Arial"/>
                <w:bCs/>
              </w:rPr>
            </w:pPr>
            <w:r>
              <w:rPr>
                <w:rFonts w:ascii="Arial" w:hAnsi="Arial" w:cs="Arial"/>
                <w:bCs/>
              </w:rPr>
              <w:t>Montant forfaitaire en € TTC</w:t>
            </w:r>
          </w:p>
        </w:tc>
        <w:tc>
          <w:tcPr>
            <w:tcW w:w="4395" w:type="dxa"/>
            <w:shd w:val="clear" w:color="auto" w:fill="auto"/>
            <w:vAlign w:val="center"/>
          </w:tcPr>
          <w:p w14:paraId="163F7E85" w14:textId="77777777" w:rsidR="002B5316" w:rsidRDefault="002B5316">
            <w:pPr>
              <w:keepLines/>
              <w:widowControl w:val="0"/>
              <w:autoSpaceDE w:val="0"/>
              <w:autoSpaceDN w:val="0"/>
              <w:adjustRightInd w:val="0"/>
              <w:jc w:val="right"/>
              <w:rPr>
                <w:rFonts w:ascii="Arial" w:hAnsi="Arial" w:cs="Arial"/>
                <w:b/>
              </w:rPr>
            </w:pPr>
            <w:r>
              <w:rPr>
                <w:rFonts w:ascii="Arial" w:hAnsi="Arial" w:cs="Arial"/>
                <w:bCs/>
              </w:rPr>
              <w:t>€</w:t>
            </w:r>
          </w:p>
        </w:tc>
      </w:tr>
    </w:tbl>
    <w:p w14:paraId="4DFF21C6" w14:textId="77777777" w:rsidR="002B5316" w:rsidRDefault="002B5316" w:rsidP="009B45B9">
      <w:pPr>
        <w:pStyle w:val="fcase1ertab"/>
        <w:tabs>
          <w:tab w:val="clear" w:pos="426"/>
          <w:tab w:val="left" w:pos="851"/>
        </w:tabs>
        <w:spacing w:before="120"/>
        <w:ind w:left="0" w:firstLine="851"/>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5"/>
        <w:gridCol w:w="4395"/>
      </w:tblGrid>
      <w:tr w:rsidR="00000000" w:rsidRPr="008145D4" w14:paraId="41CE9ACC" w14:textId="77777777">
        <w:trPr>
          <w:trHeight w:val="665"/>
          <w:jc w:val="center"/>
        </w:trPr>
        <w:tc>
          <w:tcPr>
            <w:tcW w:w="4815" w:type="dxa"/>
            <w:shd w:val="clear" w:color="auto" w:fill="B7D4EF"/>
            <w:vAlign w:val="center"/>
          </w:tcPr>
          <w:p w14:paraId="467E7D82" w14:textId="6BD926E3" w:rsidR="002B5316" w:rsidRDefault="002B5316">
            <w:pPr>
              <w:keepLines/>
              <w:widowControl w:val="0"/>
              <w:autoSpaceDE w:val="0"/>
              <w:autoSpaceDN w:val="0"/>
              <w:adjustRightInd w:val="0"/>
              <w:jc w:val="center"/>
              <w:rPr>
                <w:rFonts w:ascii="Arial" w:hAnsi="Arial" w:cs="Arial"/>
                <w:b/>
              </w:rPr>
            </w:pPr>
            <w:r>
              <w:rPr>
                <w:rFonts w:ascii="Arial" w:hAnsi="Arial" w:cs="Arial"/>
                <w:b/>
              </w:rPr>
              <w:t xml:space="preserve">Montant total du </w:t>
            </w:r>
            <w:r>
              <w:rPr>
                <w:rFonts w:ascii="Arial" w:hAnsi="Arial" w:cs="Arial"/>
                <w:b/>
              </w:rPr>
              <w:t>marché</w:t>
            </w:r>
          </w:p>
        </w:tc>
        <w:tc>
          <w:tcPr>
            <w:tcW w:w="4395" w:type="dxa"/>
            <w:shd w:val="clear" w:color="auto" w:fill="auto"/>
            <w:vAlign w:val="center"/>
          </w:tcPr>
          <w:p w14:paraId="7DA1C34F" w14:textId="77777777" w:rsidR="002B5316" w:rsidRDefault="002B5316">
            <w:pPr>
              <w:keepLines/>
              <w:widowControl w:val="0"/>
              <w:autoSpaceDE w:val="0"/>
              <w:autoSpaceDN w:val="0"/>
              <w:adjustRightInd w:val="0"/>
              <w:jc w:val="center"/>
              <w:rPr>
                <w:rFonts w:ascii="Arial" w:hAnsi="Arial" w:cs="Arial"/>
                <w:b/>
                <w:color w:val="FF0000"/>
              </w:rPr>
            </w:pPr>
            <w:r>
              <w:rPr>
                <w:rFonts w:ascii="Arial" w:hAnsi="Arial" w:cs="Arial"/>
                <w:b/>
                <w:color w:val="FF0000"/>
              </w:rPr>
              <w:t>A compléter par le candidat (</w:t>
            </w:r>
            <w:r>
              <w:rPr>
                <w:rFonts w:ascii="Arial" w:hAnsi="Arial" w:cs="Arial"/>
                <w:b/>
                <w:color w:val="FF0000"/>
                <w:u w:val="single"/>
              </w:rPr>
              <w:t>conformément au montant indiqué à la DPGF</w:t>
            </w:r>
            <w:r>
              <w:rPr>
                <w:rFonts w:ascii="Arial" w:hAnsi="Arial" w:cs="Arial"/>
                <w:b/>
                <w:color w:val="FF0000"/>
              </w:rPr>
              <w:t>)</w:t>
            </w:r>
          </w:p>
        </w:tc>
      </w:tr>
      <w:tr w:rsidR="00000000" w:rsidRPr="008145D4" w14:paraId="77743567" w14:textId="77777777">
        <w:trPr>
          <w:trHeight w:val="474"/>
          <w:jc w:val="center"/>
        </w:trPr>
        <w:tc>
          <w:tcPr>
            <w:tcW w:w="4815" w:type="dxa"/>
            <w:shd w:val="clear" w:color="auto" w:fill="auto"/>
            <w:vAlign w:val="center"/>
          </w:tcPr>
          <w:p w14:paraId="2E154992" w14:textId="77777777" w:rsidR="002B5316" w:rsidRDefault="002B5316">
            <w:pPr>
              <w:keepLines/>
              <w:widowControl w:val="0"/>
              <w:autoSpaceDE w:val="0"/>
              <w:autoSpaceDN w:val="0"/>
              <w:adjustRightInd w:val="0"/>
              <w:jc w:val="center"/>
              <w:rPr>
                <w:rFonts w:ascii="Arial" w:hAnsi="Arial" w:cs="Arial"/>
                <w:b/>
              </w:rPr>
            </w:pPr>
            <w:r>
              <w:rPr>
                <w:rFonts w:ascii="Arial" w:hAnsi="Arial" w:cs="Arial"/>
                <w:b/>
              </w:rPr>
              <w:t>Montant forfaitaire en € HT</w:t>
            </w:r>
          </w:p>
        </w:tc>
        <w:tc>
          <w:tcPr>
            <w:tcW w:w="4395" w:type="dxa"/>
            <w:shd w:val="clear" w:color="auto" w:fill="auto"/>
            <w:vAlign w:val="center"/>
          </w:tcPr>
          <w:p w14:paraId="01B42821" w14:textId="77777777" w:rsidR="002B5316" w:rsidRDefault="002B5316">
            <w:pPr>
              <w:keepLines/>
              <w:widowControl w:val="0"/>
              <w:autoSpaceDE w:val="0"/>
              <w:autoSpaceDN w:val="0"/>
              <w:adjustRightInd w:val="0"/>
              <w:jc w:val="right"/>
              <w:rPr>
                <w:rFonts w:ascii="Arial" w:hAnsi="Arial" w:cs="Arial"/>
                <w:b/>
              </w:rPr>
            </w:pPr>
            <w:r>
              <w:rPr>
                <w:rFonts w:ascii="Arial" w:hAnsi="Arial" w:cs="Arial"/>
                <w:b/>
              </w:rPr>
              <w:t>€</w:t>
            </w:r>
          </w:p>
        </w:tc>
      </w:tr>
      <w:tr w:rsidR="00000000" w:rsidRPr="008145D4" w14:paraId="5D1AA495" w14:textId="77777777">
        <w:trPr>
          <w:trHeight w:val="424"/>
          <w:jc w:val="center"/>
        </w:trPr>
        <w:tc>
          <w:tcPr>
            <w:tcW w:w="4815" w:type="dxa"/>
            <w:shd w:val="clear" w:color="auto" w:fill="auto"/>
            <w:vAlign w:val="center"/>
          </w:tcPr>
          <w:p w14:paraId="4031B232" w14:textId="77777777" w:rsidR="002B5316" w:rsidRDefault="002B5316">
            <w:pPr>
              <w:keepLines/>
              <w:widowControl w:val="0"/>
              <w:autoSpaceDE w:val="0"/>
              <w:autoSpaceDN w:val="0"/>
              <w:adjustRightInd w:val="0"/>
              <w:jc w:val="center"/>
              <w:rPr>
                <w:rFonts w:ascii="Arial" w:hAnsi="Arial" w:cs="Arial"/>
                <w:b/>
              </w:rPr>
            </w:pPr>
            <w:r>
              <w:rPr>
                <w:rFonts w:ascii="Arial" w:hAnsi="Arial" w:cs="Arial"/>
                <w:b/>
              </w:rPr>
              <w:t>Montant TVA (0%)</w:t>
            </w:r>
          </w:p>
        </w:tc>
        <w:tc>
          <w:tcPr>
            <w:tcW w:w="4395" w:type="dxa"/>
            <w:shd w:val="clear" w:color="auto" w:fill="auto"/>
            <w:vAlign w:val="center"/>
          </w:tcPr>
          <w:p w14:paraId="4D8E09CC" w14:textId="77777777" w:rsidR="002B5316" w:rsidRDefault="002B5316">
            <w:pPr>
              <w:keepLines/>
              <w:widowControl w:val="0"/>
              <w:autoSpaceDE w:val="0"/>
              <w:autoSpaceDN w:val="0"/>
              <w:adjustRightInd w:val="0"/>
              <w:jc w:val="right"/>
              <w:rPr>
                <w:rFonts w:ascii="Arial" w:hAnsi="Arial" w:cs="Arial"/>
                <w:b/>
              </w:rPr>
            </w:pPr>
            <w:r>
              <w:rPr>
                <w:rFonts w:ascii="Arial" w:hAnsi="Arial" w:cs="Arial"/>
                <w:b/>
              </w:rPr>
              <w:t>€</w:t>
            </w:r>
          </w:p>
        </w:tc>
      </w:tr>
      <w:tr w:rsidR="00000000" w:rsidRPr="008145D4" w14:paraId="1E09D6E4" w14:textId="77777777">
        <w:trPr>
          <w:trHeight w:val="544"/>
          <w:jc w:val="center"/>
        </w:trPr>
        <w:tc>
          <w:tcPr>
            <w:tcW w:w="4815" w:type="dxa"/>
            <w:shd w:val="clear" w:color="auto" w:fill="auto"/>
            <w:vAlign w:val="center"/>
          </w:tcPr>
          <w:p w14:paraId="6228E149" w14:textId="77777777" w:rsidR="002B5316" w:rsidRDefault="002B5316">
            <w:pPr>
              <w:keepLines/>
              <w:widowControl w:val="0"/>
              <w:autoSpaceDE w:val="0"/>
              <w:autoSpaceDN w:val="0"/>
              <w:adjustRightInd w:val="0"/>
              <w:jc w:val="center"/>
              <w:rPr>
                <w:rFonts w:ascii="Arial" w:hAnsi="Arial" w:cs="Arial"/>
                <w:b/>
              </w:rPr>
            </w:pPr>
            <w:r>
              <w:rPr>
                <w:rFonts w:ascii="Arial" w:hAnsi="Arial" w:cs="Arial"/>
                <w:b/>
              </w:rPr>
              <w:t>Montant forfaitaire en € TTC</w:t>
            </w:r>
          </w:p>
        </w:tc>
        <w:tc>
          <w:tcPr>
            <w:tcW w:w="4395" w:type="dxa"/>
            <w:shd w:val="clear" w:color="auto" w:fill="auto"/>
            <w:vAlign w:val="center"/>
          </w:tcPr>
          <w:p w14:paraId="5557A2B5" w14:textId="77777777" w:rsidR="002B5316" w:rsidRDefault="002B5316">
            <w:pPr>
              <w:keepLines/>
              <w:widowControl w:val="0"/>
              <w:autoSpaceDE w:val="0"/>
              <w:autoSpaceDN w:val="0"/>
              <w:adjustRightInd w:val="0"/>
              <w:jc w:val="right"/>
              <w:rPr>
                <w:rFonts w:ascii="Arial" w:hAnsi="Arial" w:cs="Arial"/>
                <w:b/>
              </w:rPr>
            </w:pPr>
            <w:r>
              <w:rPr>
                <w:rFonts w:ascii="Arial" w:hAnsi="Arial" w:cs="Arial"/>
                <w:b/>
              </w:rPr>
              <w:t>€</w:t>
            </w:r>
          </w:p>
        </w:tc>
      </w:tr>
    </w:tbl>
    <w:p w14:paraId="0EAAB8C1" w14:textId="77777777" w:rsidR="002B5316" w:rsidRPr="00F94246" w:rsidRDefault="002B5316" w:rsidP="009B45B9">
      <w:pPr>
        <w:pStyle w:val="fcase1ertab"/>
        <w:tabs>
          <w:tab w:val="clear" w:pos="426"/>
          <w:tab w:val="left" w:pos="851"/>
        </w:tabs>
        <w:spacing w:before="120"/>
        <w:ind w:left="0" w:firstLine="851"/>
      </w:pPr>
    </w:p>
    <w:p w14:paraId="4635822E" w14:textId="105C180D" w:rsidR="00F13FD3" w:rsidRPr="008A14FC" w:rsidRDefault="008A14FC" w:rsidP="004C5755">
      <w:pPr>
        <w:pStyle w:val="fcase1ertab"/>
        <w:spacing w:before="120"/>
        <w:ind w:left="567" w:firstLine="0"/>
        <w:rPr>
          <w:rFonts w:ascii="Arial" w:hAnsi="Arial" w:cs="Arial"/>
          <w:b/>
          <w:bCs/>
          <w:u w:val="single"/>
        </w:rPr>
      </w:pPr>
      <w:r w:rsidRPr="008A14FC">
        <w:rPr>
          <w:rFonts w:ascii="Arial" w:hAnsi="Arial" w:cs="Arial"/>
          <w:b/>
          <w:bCs/>
          <w:u w:val="single"/>
        </w:rPr>
        <w:t>Le marché est conclu à prix global et forfaitaire.</w:t>
      </w:r>
    </w:p>
    <w:p w14:paraId="735A2DF3" w14:textId="53DC51A8" w:rsidR="00BC3812" w:rsidRPr="003B420E" w:rsidRDefault="003B420E" w:rsidP="004C5755">
      <w:pPr>
        <w:pStyle w:val="fcase1ertab"/>
        <w:spacing w:before="120"/>
        <w:ind w:left="567" w:firstLine="0"/>
        <w:rPr>
          <w:rFonts w:ascii="Arial" w:hAnsi="Arial" w:cs="Arial"/>
        </w:rPr>
      </w:pPr>
      <w:r w:rsidRPr="003B420E">
        <w:rPr>
          <w:rFonts w:ascii="Arial" w:hAnsi="Arial" w:cs="Arial"/>
        </w:rPr>
        <w:t>Les prix du présent contrat sont établis selon les conditions économiques en vigueur au mois de la date limite de dépôt des offres telle que fixée au règlement de la consultation (mois M0).</w:t>
      </w:r>
    </w:p>
    <w:p w14:paraId="52037592" w14:textId="467AE2C3" w:rsidR="009B1CD0" w:rsidRPr="00F94246" w:rsidRDefault="009B1CD0" w:rsidP="004C5755">
      <w:pPr>
        <w:pStyle w:val="fcase1ertab"/>
        <w:spacing w:before="120"/>
        <w:ind w:left="567" w:firstLine="0"/>
      </w:pPr>
      <w:proofErr w:type="gramStart"/>
      <w:r w:rsidRPr="00F94246">
        <w:rPr>
          <w:rFonts w:ascii="Arial" w:hAnsi="Arial" w:cs="Arial"/>
          <w:u w:val="single"/>
        </w:rPr>
        <w:t>OU</w:t>
      </w:r>
      <w:proofErr w:type="gramEnd"/>
    </w:p>
    <w:p w14:paraId="69C2397A" w14:textId="77777777" w:rsidR="009B1CD0" w:rsidRPr="00F94246" w:rsidRDefault="007D7A65" w:rsidP="009B45B9">
      <w:pPr>
        <w:pStyle w:val="fcase1ertab"/>
        <w:tabs>
          <w:tab w:val="clear" w:pos="426"/>
          <w:tab w:val="left" w:pos="851"/>
        </w:tabs>
        <w:spacing w:before="120"/>
        <w:ind w:firstLine="142"/>
        <w:rPr>
          <w:rFonts w:ascii="Arial" w:hAnsi="Arial" w:cs="Arial"/>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009B1CD0" w:rsidRPr="00F94246">
        <w:rPr>
          <w:rFonts w:ascii="Arial" w:hAnsi="Arial" w:cs="Arial"/>
        </w:rPr>
        <w:t xml:space="preserve"> </w:t>
      </w:r>
      <w:proofErr w:type="gramStart"/>
      <w:r w:rsidR="009B1CD0" w:rsidRPr="00F94246">
        <w:rPr>
          <w:rFonts w:ascii="Arial" w:hAnsi="Arial" w:cs="Arial"/>
        </w:rPr>
        <w:t>aux</w:t>
      </w:r>
      <w:proofErr w:type="gramEnd"/>
      <w:r w:rsidR="009B1CD0" w:rsidRPr="00F94246">
        <w:rPr>
          <w:rFonts w:ascii="Arial" w:hAnsi="Arial" w:cs="Arial"/>
        </w:rPr>
        <w:t xml:space="preserve"> prix indiqués </w:t>
      </w:r>
      <w:r w:rsidR="009D661E" w:rsidRPr="00F94246">
        <w:rPr>
          <w:rFonts w:ascii="Arial" w:hAnsi="Arial" w:cs="Arial"/>
        </w:rPr>
        <w:t xml:space="preserve">ci-dessous ou </w:t>
      </w:r>
      <w:r w:rsidR="009B1CD0" w:rsidRPr="00F94246">
        <w:rPr>
          <w:rFonts w:ascii="Arial" w:hAnsi="Arial" w:cs="Arial"/>
        </w:rPr>
        <w:t>dans l’annexe financière jointe au présent document.</w:t>
      </w:r>
    </w:p>
    <w:p w14:paraId="5B23FC8C" w14:textId="77777777" w:rsidR="009B1CD0" w:rsidRPr="00F94246" w:rsidRDefault="009B1CD0" w:rsidP="009B45B9">
      <w:pPr>
        <w:pStyle w:val="fcasegauche"/>
        <w:tabs>
          <w:tab w:val="left" w:pos="851"/>
        </w:tabs>
        <w:spacing w:after="0"/>
        <w:ind w:left="0" w:firstLine="0"/>
        <w:rPr>
          <w:rFonts w:ascii="Arial" w:hAnsi="Arial" w:cs="Arial"/>
        </w:rPr>
      </w:pPr>
    </w:p>
    <w:p w14:paraId="0E9C7109" w14:textId="77777777" w:rsidR="002C2CA3" w:rsidRPr="00F94246" w:rsidRDefault="002C2CA3" w:rsidP="009B45B9">
      <w:pPr>
        <w:pStyle w:val="fcasegauche"/>
        <w:tabs>
          <w:tab w:val="left" w:pos="851"/>
        </w:tabs>
        <w:spacing w:after="0"/>
        <w:ind w:left="0" w:firstLine="0"/>
        <w:rPr>
          <w:rFonts w:ascii="Arial" w:hAnsi="Arial" w:cs="Arial"/>
        </w:rPr>
      </w:pPr>
    </w:p>
    <w:p w14:paraId="22A92882" w14:textId="77777777" w:rsidR="009B1CD0" w:rsidRPr="00F94246" w:rsidRDefault="009B1CD0" w:rsidP="009B45B9">
      <w:pPr>
        <w:pStyle w:val="fcasegauche"/>
        <w:pageBreakBefore/>
        <w:tabs>
          <w:tab w:val="left" w:pos="851"/>
        </w:tabs>
        <w:spacing w:after="0"/>
        <w:ind w:left="0" w:firstLine="0"/>
        <w:rPr>
          <w:rFonts w:ascii="Arial" w:hAnsi="Arial" w:cs="Arial"/>
        </w:rPr>
      </w:pPr>
    </w:p>
    <w:p w14:paraId="4E83CC95" w14:textId="77777777" w:rsidR="009B1CD0" w:rsidRPr="00F94246" w:rsidRDefault="009B1CD0" w:rsidP="009B45B9">
      <w:pPr>
        <w:tabs>
          <w:tab w:val="left" w:pos="851"/>
          <w:tab w:val="left" w:pos="6237"/>
        </w:tabs>
        <w:rPr>
          <w:rFonts w:ascii="Arial" w:hAnsi="Arial" w:cs="Arial"/>
          <w:b/>
          <w:iCs/>
          <w:sz w:val="22"/>
          <w:szCs w:val="22"/>
        </w:rPr>
      </w:pPr>
      <w:r w:rsidRPr="00F94246">
        <w:rPr>
          <w:rFonts w:ascii="Arial" w:hAnsi="Arial" w:cs="Arial"/>
          <w:b/>
          <w:sz w:val="22"/>
          <w:szCs w:val="22"/>
        </w:rPr>
        <w:t xml:space="preserve">B2 </w:t>
      </w:r>
      <w:r w:rsidR="0021797C" w:rsidRPr="00F94246">
        <w:rPr>
          <w:rFonts w:ascii="Arial" w:hAnsi="Arial" w:cs="Arial"/>
          <w:b/>
          <w:sz w:val="22"/>
          <w:szCs w:val="22"/>
        </w:rPr>
        <w:t>–</w:t>
      </w:r>
      <w:r w:rsidRPr="00F94246">
        <w:rPr>
          <w:rFonts w:ascii="Arial" w:hAnsi="Arial" w:cs="Arial"/>
          <w:b/>
          <w:sz w:val="22"/>
          <w:szCs w:val="22"/>
        </w:rPr>
        <w:t xml:space="preserve"> </w:t>
      </w:r>
      <w:r w:rsidR="0021797C" w:rsidRPr="00F94246">
        <w:rPr>
          <w:rFonts w:ascii="Arial" w:hAnsi="Arial" w:cs="Arial"/>
          <w:b/>
          <w:sz w:val="22"/>
          <w:szCs w:val="22"/>
        </w:rPr>
        <w:t>Nature du groupement et</w:t>
      </w:r>
      <w:r w:rsidR="00036500" w:rsidRPr="00F94246">
        <w:rPr>
          <w:rFonts w:ascii="Arial" w:hAnsi="Arial" w:cs="Arial"/>
          <w:b/>
          <w:sz w:val="22"/>
          <w:szCs w:val="22"/>
        </w:rPr>
        <w:t>,</w:t>
      </w:r>
      <w:r w:rsidR="0021797C" w:rsidRPr="00F94246">
        <w:rPr>
          <w:rFonts w:ascii="Arial" w:hAnsi="Arial" w:cs="Arial"/>
          <w:b/>
          <w:sz w:val="22"/>
          <w:szCs w:val="22"/>
        </w:rPr>
        <w:t xml:space="preserve"> </w:t>
      </w:r>
      <w:r w:rsidR="00036500" w:rsidRPr="00F94246">
        <w:rPr>
          <w:rFonts w:ascii="Arial" w:hAnsi="Arial" w:cs="Arial"/>
          <w:b/>
          <w:sz w:val="22"/>
          <w:szCs w:val="22"/>
        </w:rPr>
        <w:t>en cas de groupement conjoint,</w:t>
      </w:r>
      <w:r w:rsidR="00036500" w:rsidRPr="00F94246" w:rsidDel="0021797C">
        <w:rPr>
          <w:rFonts w:ascii="Arial" w:hAnsi="Arial" w:cs="Arial"/>
          <w:b/>
          <w:sz w:val="22"/>
          <w:szCs w:val="22"/>
        </w:rPr>
        <w:t xml:space="preserve"> </w:t>
      </w:r>
      <w:r w:rsidR="0021797C" w:rsidRPr="00F94246">
        <w:rPr>
          <w:rFonts w:ascii="Arial" w:hAnsi="Arial" w:cs="Arial"/>
          <w:b/>
          <w:sz w:val="22"/>
          <w:szCs w:val="22"/>
        </w:rPr>
        <w:t>r</w:t>
      </w:r>
      <w:r w:rsidRPr="00F94246">
        <w:rPr>
          <w:rFonts w:ascii="Arial" w:hAnsi="Arial" w:cs="Arial"/>
          <w:b/>
          <w:sz w:val="22"/>
          <w:szCs w:val="22"/>
        </w:rPr>
        <w:t>épartition des prestations</w:t>
      </w:r>
    </w:p>
    <w:p w14:paraId="314C434D" w14:textId="77777777" w:rsidR="00354C04" w:rsidRPr="00F94246" w:rsidRDefault="00354C04" w:rsidP="009B45B9">
      <w:pPr>
        <w:pStyle w:val="fcase1ertab"/>
        <w:tabs>
          <w:tab w:val="left" w:pos="851"/>
        </w:tabs>
        <w:rPr>
          <w:rFonts w:ascii="Arial" w:hAnsi="Arial" w:cs="Arial"/>
        </w:rPr>
      </w:pPr>
      <w:r w:rsidRPr="00F94246">
        <w:rPr>
          <w:rFonts w:ascii="Arial" w:hAnsi="Arial" w:cs="Arial"/>
          <w:i/>
          <w:iCs/>
          <w:sz w:val="18"/>
          <w:szCs w:val="18"/>
        </w:rPr>
        <w:t>(</w:t>
      </w:r>
      <w:r w:rsidR="00840934" w:rsidRPr="00F94246">
        <w:rPr>
          <w:rFonts w:ascii="Arial" w:hAnsi="Arial" w:cs="Arial"/>
          <w:i/>
          <w:iCs/>
          <w:sz w:val="18"/>
          <w:szCs w:val="18"/>
        </w:rPr>
        <w:t>En</w:t>
      </w:r>
      <w:r w:rsidRPr="00F94246">
        <w:rPr>
          <w:rFonts w:ascii="Arial" w:hAnsi="Arial" w:cs="Arial"/>
          <w:i/>
          <w:iCs/>
          <w:sz w:val="18"/>
          <w:szCs w:val="18"/>
        </w:rPr>
        <w:t xml:space="preserve"> cas de groupement d’opérateurs économiques.)</w:t>
      </w:r>
    </w:p>
    <w:p w14:paraId="55BEAC46" w14:textId="77777777" w:rsidR="00036500" w:rsidRPr="00F94246" w:rsidRDefault="00036500" w:rsidP="009B45B9">
      <w:pPr>
        <w:tabs>
          <w:tab w:val="left" w:pos="851"/>
          <w:tab w:val="left" w:pos="6237"/>
        </w:tabs>
        <w:rPr>
          <w:rFonts w:ascii="Arial" w:hAnsi="Arial" w:cs="Arial"/>
          <w:i/>
          <w:iCs/>
          <w:sz w:val="18"/>
          <w:szCs w:val="18"/>
        </w:rPr>
      </w:pPr>
    </w:p>
    <w:p w14:paraId="0EE3E854" w14:textId="77777777" w:rsidR="0021797C" w:rsidRPr="00F94246" w:rsidRDefault="0021797C" w:rsidP="009B45B9">
      <w:pPr>
        <w:pStyle w:val="fcase1ertab"/>
        <w:tabs>
          <w:tab w:val="left" w:pos="851"/>
        </w:tabs>
        <w:ind w:left="0" w:firstLine="0"/>
        <w:rPr>
          <w:rFonts w:ascii="Arial" w:hAnsi="Arial" w:cs="Arial"/>
        </w:rPr>
      </w:pPr>
      <w:r w:rsidRPr="00F94246">
        <w:rPr>
          <w:rFonts w:ascii="Arial" w:hAnsi="Arial" w:cs="Arial"/>
        </w:rPr>
        <w:t xml:space="preserve">Pour l’exécution du marché </w:t>
      </w:r>
      <w:r w:rsidR="00D90A00" w:rsidRPr="00F94246">
        <w:rPr>
          <w:rFonts w:ascii="Arial" w:hAnsi="Arial" w:cs="Arial"/>
        </w:rPr>
        <w:t>public</w:t>
      </w:r>
      <w:r w:rsidRPr="00F94246">
        <w:rPr>
          <w:rFonts w:ascii="Arial" w:hAnsi="Arial" w:cs="Arial"/>
        </w:rPr>
        <w:t xml:space="preserve">, le groupement </w:t>
      </w:r>
      <w:r w:rsidR="00036500" w:rsidRPr="00F94246">
        <w:rPr>
          <w:rFonts w:ascii="Arial" w:hAnsi="Arial" w:cs="Arial"/>
        </w:rPr>
        <w:t>d’opérateurs économiques est</w:t>
      </w:r>
      <w:r w:rsidRPr="00F94246">
        <w:rPr>
          <w:rFonts w:ascii="Arial" w:hAnsi="Arial" w:cs="Arial"/>
        </w:rPr>
        <w:t> :</w:t>
      </w:r>
    </w:p>
    <w:p w14:paraId="58548B66" w14:textId="77777777" w:rsidR="00036500" w:rsidRPr="00F94246" w:rsidRDefault="00036500" w:rsidP="009B45B9">
      <w:pPr>
        <w:pStyle w:val="fcase1ertab"/>
        <w:tabs>
          <w:tab w:val="left" w:pos="851"/>
        </w:tabs>
        <w:rPr>
          <w:rFonts w:ascii="Arial" w:hAnsi="Arial" w:cs="Arial"/>
        </w:rPr>
      </w:pPr>
      <w:r w:rsidRPr="00F94246">
        <w:rPr>
          <w:rFonts w:ascii="Arial" w:hAnsi="Arial" w:cs="Arial"/>
          <w:i/>
          <w:iCs/>
          <w:sz w:val="18"/>
          <w:szCs w:val="18"/>
        </w:rPr>
        <w:t>(Cocher la case correspondante.)</w:t>
      </w:r>
    </w:p>
    <w:p w14:paraId="3E749A54" w14:textId="77777777" w:rsidR="00354C04" w:rsidRPr="00F94246" w:rsidRDefault="00354C04" w:rsidP="009B45B9">
      <w:pPr>
        <w:pStyle w:val="fcase1ertab"/>
        <w:tabs>
          <w:tab w:val="clear" w:pos="426"/>
          <w:tab w:val="left" w:pos="851"/>
        </w:tabs>
        <w:spacing w:before="120"/>
        <w:ind w:left="0" w:firstLine="851"/>
        <w:rPr>
          <w:rFonts w:ascii="Arial" w:hAnsi="Arial" w:cs="Arial"/>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rPr>
          <w:rFonts w:ascii="Arial" w:hAnsi="Arial" w:cs="Arial"/>
          <w:i/>
          <w:iCs/>
        </w:rPr>
        <w:t xml:space="preserve"> </w:t>
      </w:r>
      <w:proofErr w:type="gramStart"/>
      <w:r w:rsidRPr="00F94246">
        <w:rPr>
          <w:rFonts w:ascii="Arial" w:hAnsi="Arial" w:cs="Arial"/>
        </w:rPr>
        <w:t>conjoint</w:t>
      </w:r>
      <w:proofErr w:type="gramEnd"/>
      <w:r w:rsidRPr="00F94246">
        <w:rPr>
          <w:rFonts w:ascii="Arial" w:hAnsi="Arial" w:cs="Arial"/>
        </w:rPr>
        <w:tab/>
      </w:r>
      <w:r w:rsidRPr="00F94246">
        <w:rPr>
          <w:rFonts w:ascii="Arial" w:hAnsi="Arial" w:cs="Arial"/>
        </w:rPr>
        <w:tab/>
        <w:t>OU</w:t>
      </w:r>
      <w:r w:rsidRPr="00F94246">
        <w:rPr>
          <w:rFonts w:ascii="Arial" w:hAnsi="Arial" w:cs="Arial"/>
        </w:rPr>
        <w:tab/>
      </w:r>
      <w:r w:rsidRPr="00F94246">
        <w:rPr>
          <w:rFonts w:ascii="Arial" w:hAnsi="Arial" w:cs="Arial"/>
        </w:rPr>
        <w:tab/>
      </w: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rPr>
          <w:rFonts w:ascii="Arial" w:hAnsi="Arial" w:cs="Arial"/>
          <w:iCs/>
        </w:rPr>
        <w:t xml:space="preserve"> </w:t>
      </w:r>
      <w:r w:rsidRPr="00F94246">
        <w:rPr>
          <w:rFonts w:ascii="Arial" w:hAnsi="Arial" w:cs="Arial"/>
        </w:rPr>
        <w:t>solidaire</w:t>
      </w:r>
    </w:p>
    <w:p w14:paraId="1A514CEE" w14:textId="77777777" w:rsidR="009B1CD0" w:rsidRPr="00F94246" w:rsidRDefault="009B1CD0" w:rsidP="006C4338">
      <w:pPr>
        <w:tabs>
          <w:tab w:val="left" w:pos="851"/>
        </w:tabs>
        <w:spacing w:before="120"/>
        <w:jc w:val="both"/>
        <w:rPr>
          <w:rFonts w:ascii="Arial" w:hAnsi="Arial" w:cs="Arial"/>
          <w:b/>
          <w:bCs/>
        </w:rPr>
      </w:pPr>
      <w:r w:rsidRPr="00F94246">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rsidRPr="00F94246" w14:paraId="118A180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C00F3B8" w14:textId="77777777" w:rsidR="009B1CD0" w:rsidRPr="00F94246" w:rsidRDefault="009B1CD0" w:rsidP="006F3DF9">
            <w:pPr>
              <w:tabs>
                <w:tab w:val="left" w:pos="851"/>
              </w:tabs>
              <w:jc w:val="center"/>
              <w:rPr>
                <w:rFonts w:ascii="Arial" w:hAnsi="Arial" w:cs="Arial"/>
                <w:b/>
              </w:rPr>
            </w:pPr>
            <w:r w:rsidRPr="00F94246">
              <w:rPr>
                <w:rFonts w:ascii="Arial" w:hAnsi="Arial" w:cs="Arial"/>
                <w:b/>
              </w:rPr>
              <w:t xml:space="preserve">Désignation des membres </w:t>
            </w:r>
          </w:p>
          <w:p w14:paraId="0B92A899" w14:textId="77777777" w:rsidR="009B1CD0" w:rsidRPr="00F94246" w:rsidRDefault="009B1CD0" w:rsidP="005846FB">
            <w:pPr>
              <w:tabs>
                <w:tab w:val="left" w:pos="851"/>
              </w:tabs>
              <w:jc w:val="center"/>
              <w:rPr>
                <w:b/>
              </w:rPr>
            </w:pPr>
            <w:proofErr w:type="gramStart"/>
            <w:r w:rsidRPr="00F94246">
              <w:rPr>
                <w:rFonts w:ascii="Arial" w:hAnsi="Arial" w:cs="Arial"/>
                <w:b/>
              </w:rPr>
              <w:t>du</w:t>
            </w:r>
            <w:proofErr w:type="gramEnd"/>
            <w:r w:rsidRPr="00F94246">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45AA564" w14:textId="77777777" w:rsidR="009B1CD0" w:rsidRPr="00F94246" w:rsidRDefault="009B1CD0" w:rsidP="005846FB">
            <w:pPr>
              <w:pStyle w:val="Titre5"/>
              <w:tabs>
                <w:tab w:val="left" w:pos="851"/>
              </w:tabs>
              <w:ind w:left="0" w:hanging="1008"/>
              <w:jc w:val="center"/>
              <w:rPr>
                <w:b/>
                <w:i w:val="0"/>
                <w:sz w:val="20"/>
              </w:rPr>
            </w:pPr>
            <w:r w:rsidRPr="00F94246">
              <w:rPr>
                <w:b/>
                <w:i w:val="0"/>
                <w:sz w:val="20"/>
              </w:rPr>
              <w:t>Prestations exécutées par les membres</w:t>
            </w:r>
          </w:p>
          <w:p w14:paraId="74879C75" w14:textId="77777777" w:rsidR="009B1CD0" w:rsidRPr="00F94246" w:rsidRDefault="009B1CD0" w:rsidP="005846FB">
            <w:pPr>
              <w:pStyle w:val="Titre5"/>
              <w:tabs>
                <w:tab w:val="left" w:pos="851"/>
              </w:tabs>
              <w:ind w:left="0" w:hanging="1008"/>
              <w:jc w:val="center"/>
              <w:rPr>
                <w:b/>
              </w:rPr>
            </w:pPr>
            <w:proofErr w:type="gramStart"/>
            <w:r w:rsidRPr="00F94246">
              <w:rPr>
                <w:b/>
                <w:i w:val="0"/>
                <w:sz w:val="20"/>
              </w:rPr>
              <w:t>du</w:t>
            </w:r>
            <w:proofErr w:type="gramEnd"/>
            <w:r w:rsidRPr="00F94246">
              <w:rPr>
                <w:b/>
                <w:i w:val="0"/>
                <w:sz w:val="20"/>
              </w:rPr>
              <w:t xml:space="preserve"> groupement conjoint</w:t>
            </w:r>
          </w:p>
        </w:tc>
      </w:tr>
      <w:tr w:rsidR="009B1CD0" w:rsidRPr="00F94246" w14:paraId="6C98672F"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79C7E6F4" w14:textId="77777777" w:rsidR="009B1CD0" w:rsidRPr="00F94246"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4F423DE" w14:textId="77777777" w:rsidR="009B1CD0" w:rsidRPr="00F94246" w:rsidRDefault="009B1CD0" w:rsidP="009B45B9">
            <w:pPr>
              <w:tabs>
                <w:tab w:val="left" w:pos="851"/>
              </w:tabs>
              <w:jc w:val="center"/>
              <w:rPr>
                <w:rFonts w:ascii="Arial" w:hAnsi="Arial" w:cs="Arial"/>
                <w:b/>
              </w:rPr>
            </w:pPr>
            <w:r w:rsidRPr="00F94246">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510ADA1" w14:textId="77777777" w:rsidR="009B1CD0" w:rsidRPr="00F94246" w:rsidRDefault="009B1CD0" w:rsidP="009B45B9">
            <w:pPr>
              <w:tabs>
                <w:tab w:val="left" w:pos="851"/>
              </w:tabs>
              <w:jc w:val="center"/>
              <w:rPr>
                <w:rFonts w:ascii="Arial" w:hAnsi="Arial" w:cs="Arial"/>
                <w:b/>
              </w:rPr>
            </w:pPr>
            <w:r w:rsidRPr="00F94246">
              <w:rPr>
                <w:rFonts w:ascii="Arial" w:hAnsi="Arial" w:cs="Arial"/>
                <w:b/>
              </w:rPr>
              <w:t xml:space="preserve">Montant HT </w:t>
            </w:r>
          </w:p>
          <w:p w14:paraId="0BE1B2E3" w14:textId="77777777" w:rsidR="009B1CD0" w:rsidRPr="00F94246" w:rsidRDefault="009B1CD0" w:rsidP="009B45B9">
            <w:pPr>
              <w:tabs>
                <w:tab w:val="left" w:pos="851"/>
              </w:tabs>
              <w:jc w:val="center"/>
              <w:rPr>
                <w:rFonts w:ascii="Arial" w:hAnsi="Arial" w:cs="Arial"/>
              </w:rPr>
            </w:pPr>
            <w:proofErr w:type="gramStart"/>
            <w:r w:rsidRPr="00F94246">
              <w:rPr>
                <w:rFonts w:ascii="Arial" w:hAnsi="Arial" w:cs="Arial"/>
                <w:b/>
              </w:rPr>
              <w:t>de</w:t>
            </w:r>
            <w:proofErr w:type="gramEnd"/>
            <w:r w:rsidRPr="00F94246">
              <w:rPr>
                <w:rFonts w:ascii="Arial" w:hAnsi="Arial" w:cs="Arial"/>
                <w:b/>
              </w:rPr>
              <w:t xml:space="preserve"> la prestation</w:t>
            </w:r>
          </w:p>
        </w:tc>
      </w:tr>
      <w:tr w:rsidR="009B1CD0" w:rsidRPr="00F94246" w14:paraId="36BF1F48" w14:textId="77777777">
        <w:trPr>
          <w:trHeight w:val="1021"/>
        </w:trPr>
        <w:tc>
          <w:tcPr>
            <w:tcW w:w="4503" w:type="dxa"/>
            <w:tcBorders>
              <w:top w:val="single" w:sz="4" w:space="0" w:color="000000"/>
              <w:left w:val="single" w:sz="4" w:space="0" w:color="000000"/>
            </w:tcBorders>
            <w:shd w:val="clear" w:color="auto" w:fill="CCFFFF"/>
          </w:tcPr>
          <w:p w14:paraId="2DBB632C" w14:textId="77777777" w:rsidR="009B1CD0" w:rsidRPr="00F94246"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08D85472" w14:textId="77777777" w:rsidR="009B1CD0" w:rsidRPr="00F94246"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E2C5B80" w14:textId="77777777" w:rsidR="009B1CD0" w:rsidRPr="00F94246" w:rsidRDefault="009B1CD0" w:rsidP="006F3DF9">
            <w:pPr>
              <w:tabs>
                <w:tab w:val="left" w:pos="851"/>
              </w:tabs>
              <w:snapToGrid w:val="0"/>
              <w:jc w:val="both"/>
              <w:rPr>
                <w:rFonts w:ascii="Arial" w:hAnsi="Arial" w:cs="Arial"/>
              </w:rPr>
            </w:pPr>
          </w:p>
        </w:tc>
      </w:tr>
      <w:tr w:rsidR="009B1CD0" w:rsidRPr="00F94246" w14:paraId="34FFDB0B" w14:textId="77777777">
        <w:trPr>
          <w:trHeight w:val="1021"/>
        </w:trPr>
        <w:tc>
          <w:tcPr>
            <w:tcW w:w="4503" w:type="dxa"/>
            <w:tcBorders>
              <w:left w:val="single" w:sz="4" w:space="0" w:color="000000"/>
            </w:tcBorders>
            <w:shd w:val="clear" w:color="auto" w:fill="auto"/>
          </w:tcPr>
          <w:p w14:paraId="5D1FE8A4" w14:textId="77777777" w:rsidR="009B1CD0" w:rsidRPr="00F94246"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C2CD377" w14:textId="77777777" w:rsidR="009B1CD0" w:rsidRPr="00F94246"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4EB947AF" w14:textId="77777777" w:rsidR="009B1CD0" w:rsidRPr="00F94246" w:rsidRDefault="009B1CD0" w:rsidP="006F3DF9">
            <w:pPr>
              <w:tabs>
                <w:tab w:val="left" w:pos="851"/>
              </w:tabs>
              <w:snapToGrid w:val="0"/>
              <w:jc w:val="both"/>
              <w:rPr>
                <w:rFonts w:ascii="Arial" w:hAnsi="Arial" w:cs="Arial"/>
              </w:rPr>
            </w:pPr>
          </w:p>
        </w:tc>
      </w:tr>
      <w:tr w:rsidR="009B1CD0" w:rsidRPr="00F94246" w14:paraId="1FAFADB6" w14:textId="77777777">
        <w:trPr>
          <w:trHeight w:val="1021"/>
        </w:trPr>
        <w:tc>
          <w:tcPr>
            <w:tcW w:w="4503" w:type="dxa"/>
            <w:tcBorders>
              <w:left w:val="single" w:sz="4" w:space="0" w:color="000000"/>
              <w:bottom w:val="single" w:sz="4" w:space="0" w:color="000000"/>
            </w:tcBorders>
            <w:shd w:val="clear" w:color="auto" w:fill="CCFFFF"/>
          </w:tcPr>
          <w:p w14:paraId="56830000" w14:textId="77777777" w:rsidR="009B1CD0" w:rsidRPr="00F94246"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AA3D304" w14:textId="77777777" w:rsidR="009B1CD0" w:rsidRPr="00F94246"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9E34A8B" w14:textId="77777777" w:rsidR="009B1CD0" w:rsidRPr="00F94246" w:rsidRDefault="009B1CD0" w:rsidP="006F3DF9">
            <w:pPr>
              <w:tabs>
                <w:tab w:val="left" w:pos="851"/>
              </w:tabs>
              <w:snapToGrid w:val="0"/>
              <w:jc w:val="both"/>
              <w:rPr>
                <w:rFonts w:ascii="Arial" w:hAnsi="Arial" w:cs="Arial"/>
              </w:rPr>
            </w:pPr>
          </w:p>
        </w:tc>
      </w:tr>
    </w:tbl>
    <w:p w14:paraId="31A7D24B" w14:textId="77777777" w:rsidR="009B1CD0" w:rsidRPr="00F94246" w:rsidRDefault="009B1CD0" w:rsidP="006C4338">
      <w:pPr>
        <w:tabs>
          <w:tab w:val="left" w:pos="851"/>
          <w:tab w:val="left" w:pos="6237"/>
        </w:tabs>
      </w:pPr>
    </w:p>
    <w:p w14:paraId="0E3B6369" w14:textId="77777777" w:rsidR="009B1CD0" w:rsidRPr="00F94246" w:rsidRDefault="009B1CD0" w:rsidP="006C4338">
      <w:pPr>
        <w:pStyle w:val="fcasegauche"/>
        <w:tabs>
          <w:tab w:val="left" w:pos="851"/>
        </w:tabs>
        <w:spacing w:after="0"/>
        <w:ind w:left="0" w:firstLine="0"/>
        <w:rPr>
          <w:rFonts w:ascii="Arial" w:hAnsi="Arial" w:cs="Arial"/>
          <w:bCs/>
          <w:iCs/>
        </w:rPr>
      </w:pPr>
    </w:p>
    <w:p w14:paraId="176176A8" w14:textId="77777777" w:rsidR="009B1CD0" w:rsidRPr="00F94246" w:rsidRDefault="009B1CD0" w:rsidP="006F3DF9">
      <w:pPr>
        <w:pStyle w:val="fcase1ertab"/>
        <w:tabs>
          <w:tab w:val="left" w:pos="851"/>
        </w:tabs>
        <w:ind w:left="0" w:firstLine="0"/>
        <w:rPr>
          <w:rFonts w:ascii="Arial" w:hAnsi="Arial" w:cs="Arial"/>
          <w:i/>
          <w:sz w:val="18"/>
          <w:szCs w:val="18"/>
        </w:rPr>
      </w:pPr>
      <w:r w:rsidRPr="00F94246">
        <w:rPr>
          <w:rFonts w:ascii="Arial" w:hAnsi="Arial" w:cs="Arial"/>
          <w:b/>
          <w:sz w:val="22"/>
          <w:szCs w:val="22"/>
        </w:rPr>
        <w:t>B3 - Compte (s) à créditer</w:t>
      </w:r>
    </w:p>
    <w:p w14:paraId="1111D7C3" w14:textId="77777777" w:rsidR="009B1CD0" w:rsidRPr="00F94246" w:rsidRDefault="009B1CD0" w:rsidP="005846FB">
      <w:pPr>
        <w:pStyle w:val="fcase1ertab"/>
        <w:tabs>
          <w:tab w:val="left" w:pos="851"/>
        </w:tabs>
        <w:spacing w:before="120"/>
        <w:ind w:left="0" w:firstLine="0"/>
        <w:rPr>
          <w:rFonts w:ascii="Arial" w:hAnsi="Arial" w:cs="Arial"/>
          <w:b/>
        </w:rPr>
      </w:pPr>
      <w:r w:rsidRPr="00F94246">
        <w:rPr>
          <w:rFonts w:ascii="Arial" w:hAnsi="Arial" w:cs="Arial"/>
          <w:i/>
          <w:sz w:val="18"/>
          <w:szCs w:val="18"/>
        </w:rPr>
        <w:t>(Joindre un ou des relevé(s) d’identité bancaire ou postal.)</w:t>
      </w:r>
    </w:p>
    <w:p w14:paraId="748F0750" w14:textId="77777777" w:rsidR="009B1CD0" w:rsidRPr="00F94246" w:rsidRDefault="009B1CD0" w:rsidP="005846FB">
      <w:pPr>
        <w:pStyle w:val="fcasegauche"/>
        <w:tabs>
          <w:tab w:val="left" w:pos="426"/>
          <w:tab w:val="left" w:pos="851"/>
        </w:tabs>
        <w:spacing w:after="0"/>
        <w:ind w:left="0" w:firstLine="0"/>
        <w:jc w:val="left"/>
        <w:rPr>
          <w:rFonts w:ascii="Arial" w:hAnsi="Arial" w:cs="Arial"/>
          <w:b/>
        </w:rPr>
      </w:pPr>
    </w:p>
    <w:p w14:paraId="2E188019" w14:textId="77777777" w:rsidR="009B1CD0" w:rsidRPr="00F94246" w:rsidRDefault="009B1CD0" w:rsidP="005846FB">
      <w:pPr>
        <w:pStyle w:val="fcasegauche"/>
        <w:tabs>
          <w:tab w:val="left" w:pos="426"/>
          <w:tab w:val="left" w:pos="851"/>
        </w:tabs>
        <w:spacing w:after="0"/>
        <w:ind w:left="0" w:firstLine="0"/>
        <w:jc w:val="left"/>
        <w:rPr>
          <w:rFonts w:ascii="Arial" w:hAnsi="Arial" w:cs="Arial"/>
        </w:rPr>
      </w:pPr>
      <w:proofErr w:type="gramStart"/>
      <w:r w:rsidRPr="00F94246">
        <w:rPr>
          <w:rFonts w:ascii="Wingdings" w:eastAsia="Wingdings" w:hAnsi="Wingdings" w:cs="Wingdings"/>
          <w:b/>
          <w:color w:val="66CCFF"/>
          <w:spacing w:val="-10"/>
        </w:rPr>
        <w:t></w:t>
      </w:r>
      <w:r w:rsidRPr="00F94246">
        <w:rPr>
          <w:rFonts w:ascii="Arial" w:eastAsia="Arial" w:hAnsi="Arial" w:cs="Arial"/>
          <w:spacing w:val="-10"/>
        </w:rPr>
        <w:t xml:space="preserve">  </w:t>
      </w:r>
      <w:r w:rsidRPr="00F94246">
        <w:rPr>
          <w:rFonts w:ascii="Arial" w:hAnsi="Arial" w:cs="Arial"/>
        </w:rPr>
        <w:t>Nom</w:t>
      </w:r>
      <w:proofErr w:type="gramEnd"/>
      <w:r w:rsidRPr="00F94246">
        <w:rPr>
          <w:rFonts w:ascii="Arial" w:hAnsi="Arial" w:cs="Arial"/>
        </w:rPr>
        <w:t xml:space="preserve"> de l’établissement bancaire :</w:t>
      </w:r>
    </w:p>
    <w:p w14:paraId="7CF7189E" w14:textId="77777777" w:rsidR="009B1CD0" w:rsidRPr="00F94246" w:rsidRDefault="009B1CD0" w:rsidP="005846FB">
      <w:pPr>
        <w:pStyle w:val="fcasegauche"/>
        <w:tabs>
          <w:tab w:val="left" w:pos="426"/>
          <w:tab w:val="left" w:pos="851"/>
        </w:tabs>
        <w:spacing w:after="0"/>
        <w:ind w:left="0" w:firstLine="0"/>
        <w:jc w:val="left"/>
        <w:rPr>
          <w:rFonts w:ascii="Arial" w:hAnsi="Arial" w:cs="Arial"/>
        </w:rPr>
      </w:pPr>
    </w:p>
    <w:p w14:paraId="2E7867ED" w14:textId="77777777" w:rsidR="009B1CD0" w:rsidRPr="00F94246" w:rsidRDefault="009B1CD0" w:rsidP="0061068C">
      <w:pPr>
        <w:pStyle w:val="fcasegauche"/>
        <w:tabs>
          <w:tab w:val="left" w:pos="426"/>
          <w:tab w:val="left" w:pos="851"/>
        </w:tabs>
        <w:spacing w:after="0"/>
        <w:ind w:left="0" w:firstLine="0"/>
        <w:jc w:val="left"/>
        <w:rPr>
          <w:rFonts w:ascii="Arial" w:hAnsi="Arial" w:cs="Arial"/>
        </w:rPr>
      </w:pPr>
    </w:p>
    <w:p w14:paraId="5C37B2C2" w14:textId="77777777" w:rsidR="009B1CD0" w:rsidRPr="00F94246" w:rsidRDefault="009B1CD0" w:rsidP="00710FD6">
      <w:pPr>
        <w:pStyle w:val="fcasegauche"/>
        <w:tabs>
          <w:tab w:val="left" w:pos="426"/>
          <w:tab w:val="left" w:pos="851"/>
        </w:tabs>
        <w:spacing w:after="0"/>
        <w:ind w:left="0" w:firstLine="0"/>
        <w:jc w:val="left"/>
        <w:rPr>
          <w:rFonts w:ascii="Arial" w:hAnsi="Arial" w:cs="Arial"/>
        </w:rPr>
      </w:pPr>
    </w:p>
    <w:p w14:paraId="5FD19723" w14:textId="77777777" w:rsidR="009B1CD0" w:rsidRPr="00F94246" w:rsidRDefault="009B1CD0" w:rsidP="00710FD6">
      <w:pPr>
        <w:pStyle w:val="fcasegauche"/>
        <w:tabs>
          <w:tab w:val="left" w:pos="426"/>
          <w:tab w:val="left" w:pos="851"/>
        </w:tabs>
        <w:spacing w:after="0"/>
        <w:ind w:left="0" w:firstLine="0"/>
        <w:jc w:val="left"/>
        <w:rPr>
          <w:rFonts w:ascii="Arial" w:hAnsi="Arial" w:cs="Arial"/>
          <w:b/>
        </w:rPr>
      </w:pPr>
      <w:proofErr w:type="gramStart"/>
      <w:r w:rsidRPr="00F94246">
        <w:rPr>
          <w:rFonts w:ascii="Wingdings" w:eastAsia="Wingdings" w:hAnsi="Wingdings" w:cs="Wingdings"/>
          <w:b/>
          <w:color w:val="66CCFF"/>
          <w:spacing w:val="-10"/>
        </w:rPr>
        <w:t></w:t>
      </w:r>
      <w:r w:rsidRPr="00F94246">
        <w:rPr>
          <w:rFonts w:ascii="Arial" w:eastAsia="Arial" w:hAnsi="Arial" w:cs="Arial"/>
          <w:spacing w:val="-10"/>
        </w:rPr>
        <w:t xml:space="preserve">  </w:t>
      </w:r>
      <w:r w:rsidRPr="00F94246">
        <w:rPr>
          <w:rFonts w:ascii="Arial" w:hAnsi="Arial" w:cs="Arial"/>
        </w:rPr>
        <w:t>Numéro</w:t>
      </w:r>
      <w:proofErr w:type="gramEnd"/>
      <w:r w:rsidRPr="00F94246">
        <w:rPr>
          <w:rFonts w:ascii="Arial" w:hAnsi="Arial" w:cs="Arial"/>
        </w:rPr>
        <w:t xml:space="preserve"> de compte :</w:t>
      </w:r>
    </w:p>
    <w:p w14:paraId="06A011AE" w14:textId="77777777" w:rsidR="009B1CD0" w:rsidRPr="00F94246" w:rsidRDefault="009B1CD0" w:rsidP="00E47798">
      <w:pPr>
        <w:pStyle w:val="fcasegauche"/>
        <w:tabs>
          <w:tab w:val="left" w:pos="426"/>
          <w:tab w:val="left" w:pos="851"/>
        </w:tabs>
        <w:spacing w:after="0"/>
        <w:ind w:left="0" w:firstLine="0"/>
        <w:jc w:val="left"/>
        <w:rPr>
          <w:rFonts w:ascii="Arial" w:hAnsi="Arial" w:cs="Arial"/>
          <w:b/>
        </w:rPr>
      </w:pPr>
    </w:p>
    <w:p w14:paraId="45D2EC45" w14:textId="77777777" w:rsidR="009B1CD0" w:rsidRPr="00F94246" w:rsidRDefault="009B1CD0" w:rsidP="0083205E">
      <w:pPr>
        <w:pStyle w:val="fcasegauche"/>
        <w:tabs>
          <w:tab w:val="left" w:pos="426"/>
          <w:tab w:val="left" w:pos="851"/>
        </w:tabs>
        <w:spacing w:after="0"/>
        <w:ind w:left="0" w:firstLine="0"/>
        <w:jc w:val="left"/>
        <w:rPr>
          <w:rFonts w:ascii="Arial" w:hAnsi="Arial" w:cs="Arial"/>
          <w:b/>
        </w:rPr>
      </w:pPr>
    </w:p>
    <w:p w14:paraId="47BEE56A" w14:textId="77777777" w:rsidR="009B1CD0" w:rsidRPr="00F94246" w:rsidRDefault="009B1CD0" w:rsidP="0083205E">
      <w:pPr>
        <w:pStyle w:val="fcasegauche"/>
        <w:tabs>
          <w:tab w:val="left" w:pos="426"/>
          <w:tab w:val="left" w:pos="851"/>
        </w:tabs>
        <w:spacing w:after="0"/>
        <w:ind w:left="0" w:firstLine="0"/>
        <w:jc w:val="left"/>
        <w:rPr>
          <w:rFonts w:ascii="Arial" w:hAnsi="Arial" w:cs="Arial"/>
          <w:b/>
        </w:rPr>
      </w:pPr>
    </w:p>
    <w:p w14:paraId="0173DEE4" w14:textId="77777777" w:rsidR="009B1CD0" w:rsidRPr="00F94246" w:rsidRDefault="009B1CD0" w:rsidP="0083205E">
      <w:pPr>
        <w:pStyle w:val="fcasegauche"/>
        <w:tabs>
          <w:tab w:val="left" w:pos="426"/>
          <w:tab w:val="left" w:pos="851"/>
        </w:tabs>
        <w:spacing w:after="0"/>
        <w:ind w:left="0" w:firstLine="0"/>
        <w:jc w:val="left"/>
        <w:rPr>
          <w:rFonts w:ascii="Arial" w:hAnsi="Arial" w:cs="Arial"/>
          <w:b/>
        </w:rPr>
      </w:pPr>
    </w:p>
    <w:p w14:paraId="553A79F6" w14:textId="77777777" w:rsidR="009B1CD0" w:rsidRPr="00F94246" w:rsidRDefault="009B1CD0" w:rsidP="0083205E">
      <w:pPr>
        <w:pStyle w:val="fcasegauche"/>
        <w:tabs>
          <w:tab w:val="left" w:pos="426"/>
          <w:tab w:val="left" w:pos="851"/>
        </w:tabs>
        <w:spacing w:after="0"/>
        <w:ind w:left="0" w:firstLine="0"/>
        <w:jc w:val="left"/>
        <w:rPr>
          <w:rFonts w:ascii="Arial" w:hAnsi="Arial" w:cs="Arial"/>
          <w:b/>
        </w:rPr>
      </w:pPr>
      <w:r w:rsidRPr="00F94246">
        <w:rPr>
          <w:rFonts w:ascii="Arial" w:hAnsi="Arial" w:cs="Arial"/>
          <w:b/>
          <w:sz w:val="22"/>
          <w:szCs w:val="22"/>
        </w:rPr>
        <w:t>B4 - Avance</w:t>
      </w:r>
      <w:r w:rsidRPr="00F94246">
        <w:rPr>
          <w:rFonts w:ascii="Arial" w:hAnsi="Arial" w:cs="Arial"/>
          <w:b/>
        </w:rPr>
        <w:t> </w:t>
      </w:r>
      <w:r w:rsidRPr="00F94246">
        <w:rPr>
          <w:rFonts w:ascii="Arial" w:hAnsi="Arial" w:cs="Arial"/>
          <w:i/>
          <w:sz w:val="18"/>
          <w:szCs w:val="18"/>
        </w:rPr>
        <w:t>(</w:t>
      </w:r>
      <w:hyperlink r:id="rId21" w:history="1">
        <w:r w:rsidRPr="00F94246">
          <w:rPr>
            <w:rStyle w:val="Lienhypertexte"/>
            <w:rFonts w:ascii="Arial" w:hAnsi="Arial" w:cs="Arial"/>
            <w:i/>
            <w:sz w:val="18"/>
            <w:szCs w:val="18"/>
          </w:rPr>
          <w:t>article</w:t>
        </w:r>
        <w:r w:rsidR="009D661E" w:rsidRPr="00F94246">
          <w:rPr>
            <w:rStyle w:val="Lienhypertexte"/>
            <w:rFonts w:ascii="Arial" w:hAnsi="Arial" w:cs="Arial"/>
            <w:i/>
            <w:sz w:val="18"/>
            <w:szCs w:val="18"/>
          </w:rPr>
          <w:t> R. 2191-3</w:t>
        </w:r>
      </w:hyperlink>
      <w:r w:rsidR="00CD185D" w:rsidRPr="00F94246">
        <w:rPr>
          <w:rFonts w:ascii="Arial" w:hAnsi="Arial" w:cs="Arial"/>
          <w:i/>
          <w:sz w:val="18"/>
          <w:szCs w:val="18"/>
        </w:rPr>
        <w:t xml:space="preserve"> </w:t>
      </w:r>
      <w:r w:rsidR="00D90A00" w:rsidRPr="00F94246">
        <w:rPr>
          <w:rFonts w:ascii="Arial" w:hAnsi="Arial" w:cs="Arial"/>
          <w:i/>
          <w:sz w:val="18"/>
          <w:szCs w:val="18"/>
        </w:rPr>
        <w:t xml:space="preserve">ou </w:t>
      </w:r>
      <w:hyperlink r:id="rId22" w:history="1">
        <w:r w:rsidR="00D90A00" w:rsidRPr="00F94246">
          <w:rPr>
            <w:rStyle w:val="Lienhypertexte"/>
            <w:rFonts w:ascii="Arial" w:hAnsi="Arial" w:cs="Arial"/>
            <w:i/>
            <w:sz w:val="18"/>
            <w:szCs w:val="18"/>
          </w:rPr>
          <w:t>article </w:t>
        </w:r>
        <w:r w:rsidR="009D661E" w:rsidRPr="00F94246">
          <w:rPr>
            <w:rStyle w:val="Lienhypertexte"/>
            <w:rFonts w:ascii="Arial" w:hAnsi="Arial" w:cs="Arial"/>
            <w:i/>
            <w:sz w:val="18"/>
            <w:szCs w:val="18"/>
          </w:rPr>
          <w:t>R. 2391-1</w:t>
        </w:r>
      </w:hyperlink>
      <w:r w:rsidR="009D661E" w:rsidRPr="00F94246">
        <w:rPr>
          <w:rFonts w:ascii="Arial" w:hAnsi="Arial" w:cs="Arial"/>
          <w:i/>
          <w:sz w:val="18"/>
          <w:szCs w:val="18"/>
        </w:rPr>
        <w:t xml:space="preserve"> </w:t>
      </w:r>
      <w:r w:rsidR="00D90A00" w:rsidRPr="00F94246">
        <w:rPr>
          <w:rFonts w:ascii="Arial" w:hAnsi="Arial" w:cs="Arial"/>
          <w:i/>
          <w:sz w:val="18"/>
          <w:szCs w:val="18"/>
        </w:rPr>
        <w:t xml:space="preserve">du </w:t>
      </w:r>
      <w:r w:rsidR="00156924" w:rsidRPr="00F94246">
        <w:rPr>
          <w:rFonts w:ascii="Arial" w:hAnsi="Arial" w:cs="Arial"/>
          <w:i/>
          <w:sz w:val="18"/>
          <w:szCs w:val="18"/>
        </w:rPr>
        <w:t>code de la commande publique</w:t>
      </w:r>
      <w:r w:rsidRPr="00F94246">
        <w:rPr>
          <w:rFonts w:ascii="Arial" w:hAnsi="Arial" w:cs="Arial"/>
          <w:i/>
          <w:sz w:val="18"/>
          <w:szCs w:val="18"/>
        </w:rPr>
        <w:t>)</w:t>
      </w:r>
    </w:p>
    <w:p w14:paraId="3F65C7DB" w14:textId="77777777" w:rsidR="009B1CD0" w:rsidRPr="00F94246" w:rsidRDefault="009B1CD0" w:rsidP="00934503">
      <w:pPr>
        <w:tabs>
          <w:tab w:val="left" w:pos="426"/>
          <w:tab w:val="left" w:pos="851"/>
        </w:tabs>
        <w:rPr>
          <w:rFonts w:ascii="Arial" w:hAnsi="Arial" w:cs="Arial"/>
          <w:b/>
        </w:rPr>
      </w:pPr>
    </w:p>
    <w:p w14:paraId="3EB0FAAB" w14:textId="77777777" w:rsidR="009B1CD0" w:rsidRPr="00F94246" w:rsidRDefault="009B1CD0" w:rsidP="00CD46CC">
      <w:pPr>
        <w:pStyle w:val="fcasegauche"/>
        <w:tabs>
          <w:tab w:val="left" w:pos="426"/>
          <w:tab w:val="left" w:pos="851"/>
        </w:tabs>
        <w:spacing w:after="0"/>
        <w:ind w:left="0" w:firstLine="0"/>
        <w:jc w:val="left"/>
        <w:rPr>
          <w:rFonts w:ascii="Arial" w:hAnsi="Arial" w:cs="Arial"/>
          <w:i/>
          <w:sz w:val="18"/>
          <w:szCs w:val="18"/>
        </w:rPr>
      </w:pPr>
      <w:r w:rsidRPr="00F94246">
        <w:t>Je renonce au bénéfice de l'avance :</w:t>
      </w:r>
      <w:r w:rsidRPr="00F94246">
        <w:tab/>
      </w:r>
      <w:r w:rsidRPr="00F94246">
        <w:tab/>
      </w:r>
      <w:r w:rsidRPr="00F94246">
        <w:tab/>
      </w:r>
      <w:r w:rsidRPr="00F94246">
        <w:tab/>
      </w:r>
      <w:r w:rsidRPr="00F94246">
        <w:tab/>
      </w:r>
      <w:r w:rsidR="007D7A65" w:rsidRPr="00F94246">
        <w:fldChar w:fldCharType="begin">
          <w:ffData>
            <w:name w:val=""/>
            <w:enabled/>
            <w:calcOnExit w:val="0"/>
            <w:checkBox>
              <w:size w:val="20"/>
              <w:default w:val="0"/>
            </w:checkBox>
          </w:ffData>
        </w:fldChar>
      </w:r>
      <w:r w:rsidR="007D7A65" w:rsidRPr="00F94246">
        <w:instrText xml:space="preserve"> FORMCHECKBOX </w:instrText>
      </w:r>
      <w:r w:rsidR="007D7A65" w:rsidRPr="00F94246">
        <w:fldChar w:fldCharType="end"/>
      </w:r>
      <w:r w:rsidRPr="00F94246">
        <w:tab/>
      </w:r>
      <w:r w:rsidR="009D661E" w:rsidRPr="00F94246">
        <w:t>Non</w:t>
      </w:r>
      <w:r w:rsidRPr="00F94246">
        <w:tab/>
      </w:r>
      <w:r w:rsidRPr="00F94246">
        <w:tab/>
      </w:r>
      <w:r w:rsidRPr="00F94246">
        <w:tab/>
      </w:r>
      <w:r w:rsidR="007D7A65" w:rsidRPr="00F94246">
        <w:fldChar w:fldCharType="begin">
          <w:ffData>
            <w:name w:val=""/>
            <w:enabled/>
            <w:calcOnExit w:val="0"/>
            <w:checkBox>
              <w:size w:val="20"/>
              <w:default w:val="0"/>
            </w:checkBox>
          </w:ffData>
        </w:fldChar>
      </w:r>
      <w:r w:rsidR="007D7A65" w:rsidRPr="00F94246">
        <w:instrText xml:space="preserve"> FORMCHECKBOX </w:instrText>
      </w:r>
      <w:r w:rsidR="007D7A65" w:rsidRPr="00F94246">
        <w:fldChar w:fldCharType="end"/>
      </w:r>
      <w:r w:rsidRPr="00F94246">
        <w:tab/>
      </w:r>
      <w:r w:rsidR="009D661E" w:rsidRPr="00F94246">
        <w:t>Oui</w:t>
      </w:r>
    </w:p>
    <w:p w14:paraId="268D515B" w14:textId="77777777" w:rsidR="009B1CD0" w:rsidRPr="00F94246" w:rsidRDefault="009B1CD0" w:rsidP="009B45B9">
      <w:pPr>
        <w:tabs>
          <w:tab w:val="left" w:pos="851"/>
        </w:tabs>
        <w:rPr>
          <w:rFonts w:ascii="Arial" w:hAnsi="Arial" w:cs="Arial"/>
          <w:b/>
        </w:rPr>
      </w:pPr>
      <w:r w:rsidRPr="00F94246">
        <w:rPr>
          <w:rFonts w:ascii="Arial" w:hAnsi="Arial" w:cs="Arial"/>
          <w:i/>
          <w:sz w:val="18"/>
          <w:szCs w:val="18"/>
        </w:rPr>
        <w:t>(Cocher la case correspondante.)</w:t>
      </w:r>
    </w:p>
    <w:p w14:paraId="1676E4BB" w14:textId="77777777" w:rsidR="009B1CD0" w:rsidRPr="00F94246" w:rsidRDefault="009B1CD0" w:rsidP="009B45B9">
      <w:pPr>
        <w:tabs>
          <w:tab w:val="left" w:pos="426"/>
          <w:tab w:val="left" w:pos="851"/>
        </w:tabs>
        <w:jc w:val="both"/>
        <w:rPr>
          <w:rFonts w:ascii="Arial" w:hAnsi="Arial" w:cs="Arial"/>
          <w:b/>
        </w:rPr>
      </w:pPr>
    </w:p>
    <w:p w14:paraId="6A319726" w14:textId="77777777" w:rsidR="009B1CD0" w:rsidRPr="00F94246" w:rsidRDefault="009B1CD0" w:rsidP="009B45B9">
      <w:pPr>
        <w:tabs>
          <w:tab w:val="left" w:pos="426"/>
          <w:tab w:val="left" w:pos="851"/>
        </w:tabs>
        <w:jc w:val="both"/>
        <w:rPr>
          <w:rFonts w:ascii="Arial" w:hAnsi="Arial" w:cs="Arial"/>
          <w:b/>
        </w:rPr>
      </w:pPr>
    </w:p>
    <w:p w14:paraId="0B807602" w14:textId="77777777" w:rsidR="009B1CD0" w:rsidRPr="00F94246" w:rsidRDefault="009B1CD0" w:rsidP="009B45B9">
      <w:pPr>
        <w:pStyle w:val="Titre4"/>
        <w:tabs>
          <w:tab w:val="clear" w:pos="4111"/>
          <w:tab w:val="left" w:pos="426"/>
          <w:tab w:val="left" w:pos="851"/>
        </w:tabs>
      </w:pPr>
      <w:r w:rsidRPr="00F94246">
        <w:rPr>
          <w:sz w:val="22"/>
          <w:szCs w:val="22"/>
        </w:rPr>
        <w:t>B5 -</w:t>
      </w:r>
      <w:r w:rsidRPr="00F94246">
        <w:rPr>
          <w:b w:val="0"/>
          <w:sz w:val="22"/>
          <w:szCs w:val="22"/>
        </w:rPr>
        <w:t xml:space="preserve"> </w:t>
      </w:r>
      <w:r w:rsidRPr="00F94246">
        <w:rPr>
          <w:sz w:val="22"/>
          <w:szCs w:val="22"/>
        </w:rPr>
        <w:t xml:space="preserve">Durée d’exécution du marché </w:t>
      </w:r>
      <w:r w:rsidR="00FE48C9" w:rsidRPr="00F94246">
        <w:rPr>
          <w:sz w:val="22"/>
          <w:szCs w:val="22"/>
        </w:rPr>
        <w:t>public</w:t>
      </w:r>
    </w:p>
    <w:p w14:paraId="5A3BDF1A" w14:textId="77777777" w:rsidR="009B1CD0" w:rsidRPr="00F94246" w:rsidRDefault="009B1CD0" w:rsidP="009B45B9">
      <w:pPr>
        <w:tabs>
          <w:tab w:val="left" w:pos="576"/>
          <w:tab w:val="left" w:pos="851"/>
        </w:tabs>
        <w:jc w:val="both"/>
        <w:rPr>
          <w:rFonts w:ascii="Arial" w:hAnsi="Arial" w:cs="Arial"/>
        </w:rPr>
      </w:pPr>
    </w:p>
    <w:p w14:paraId="45EAC103" w14:textId="77777777" w:rsidR="009B1CD0" w:rsidRPr="00F94246" w:rsidRDefault="009B1CD0" w:rsidP="009B45B9">
      <w:pPr>
        <w:tabs>
          <w:tab w:val="left" w:pos="576"/>
          <w:tab w:val="left" w:pos="851"/>
        </w:tabs>
        <w:jc w:val="both"/>
        <w:rPr>
          <w:rFonts w:ascii="Arial" w:hAnsi="Arial" w:cs="Arial"/>
          <w:i/>
          <w:sz w:val="18"/>
          <w:szCs w:val="18"/>
        </w:rPr>
      </w:pPr>
      <w:r w:rsidRPr="00F94246">
        <w:rPr>
          <w:rFonts w:ascii="Arial" w:hAnsi="Arial" w:cs="Arial"/>
        </w:rPr>
        <w:t xml:space="preserve">La durée d’exécution du marché </w:t>
      </w:r>
      <w:r w:rsidR="00FE48C9" w:rsidRPr="00F94246">
        <w:rPr>
          <w:rFonts w:ascii="Arial" w:hAnsi="Arial" w:cs="Arial"/>
        </w:rPr>
        <w:t>public</w:t>
      </w:r>
      <w:r w:rsidRPr="00F94246">
        <w:rPr>
          <w:rFonts w:ascii="Arial" w:hAnsi="Arial" w:cs="Arial"/>
        </w:rPr>
        <w:t xml:space="preserve"> est de .........................mois ou ………………… jours à compter de :</w:t>
      </w:r>
    </w:p>
    <w:p w14:paraId="59FB5E63" w14:textId="77777777" w:rsidR="009B1CD0" w:rsidRPr="00F94246" w:rsidRDefault="009B1CD0" w:rsidP="009B45B9">
      <w:pPr>
        <w:tabs>
          <w:tab w:val="left" w:pos="851"/>
        </w:tabs>
      </w:pPr>
      <w:r w:rsidRPr="00F94246">
        <w:rPr>
          <w:rFonts w:ascii="Arial" w:hAnsi="Arial" w:cs="Arial"/>
          <w:i/>
          <w:sz w:val="18"/>
          <w:szCs w:val="18"/>
        </w:rPr>
        <w:t>(Cocher la case correspondante.)</w:t>
      </w:r>
    </w:p>
    <w:p w14:paraId="1B60F50D" w14:textId="77777777" w:rsidR="009B1CD0" w:rsidRPr="00F94246" w:rsidRDefault="00844DAA" w:rsidP="009B45B9">
      <w:pPr>
        <w:tabs>
          <w:tab w:val="left" w:pos="851"/>
        </w:tabs>
        <w:spacing w:before="120"/>
        <w:ind w:left="567"/>
        <w:jc w:val="both"/>
      </w:pPr>
      <w:r w:rsidRPr="00F94246">
        <w:tab/>
      </w:r>
      <w:r w:rsidR="007D7A65" w:rsidRPr="00F94246">
        <w:fldChar w:fldCharType="begin">
          <w:ffData>
            <w:name w:val=""/>
            <w:enabled/>
            <w:calcOnExit w:val="0"/>
            <w:checkBox>
              <w:size w:val="20"/>
              <w:default w:val="0"/>
            </w:checkBox>
          </w:ffData>
        </w:fldChar>
      </w:r>
      <w:r w:rsidR="007D7A65" w:rsidRPr="00F94246">
        <w:instrText xml:space="preserve"> FORMCHECKBOX </w:instrText>
      </w:r>
      <w:r w:rsidR="007D7A65" w:rsidRPr="00F94246">
        <w:fldChar w:fldCharType="end"/>
      </w:r>
      <w:r w:rsidR="009B1CD0" w:rsidRPr="00F94246">
        <w:rPr>
          <w:rFonts w:ascii="Arial" w:hAnsi="Arial" w:cs="Arial"/>
        </w:rPr>
        <w:tab/>
      </w:r>
      <w:proofErr w:type="gramStart"/>
      <w:r w:rsidR="009B1CD0" w:rsidRPr="00F94246">
        <w:rPr>
          <w:rFonts w:ascii="Arial" w:hAnsi="Arial" w:cs="Arial"/>
        </w:rPr>
        <w:t>la</w:t>
      </w:r>
      <w:proofErr w:type="gramEnd"/>
      <w:r w:rsidR="009B1CD0" w:rsidRPr="00F94246">
        <w:rPr>
          <w:rFonts w:ascii="Arial" w:hAnsi="Arial" w:cs="Arial"/>
        </w:rPr>
        <w:t xml:space="preserve"> date de notification du marché </w:t>
      </w:r>
      <w:r w:rsidR="00FE48C9" w:rsidRPr="00F94246">
        <w:rPr>
          <w:rFonts w:ascii="Arial" w:hAnsi="Arial" w:cs="Arial"/>
        </w:rPr>
        <w:t>public</w:t>
      </w:r>
      <w:r w:rsidR="009B1CD0" w:rsidRPr="00F94246">
        <w:rPr>
          <w:rFonts w:ascii="Arial" w:hAnsi="Arial" w:cs="Arial"/>
        </w:rPr>
        <w:t> ;</w:t>
      </w:r>
    </w:p>
    <w:p w14:paraId="71A5BB94" w14:textId="64467C1C" w:rsidR="009B1CD0" w:rsidRPr="00F94246" w:rsidRDefault="00844DAA" w:rsidP="009B45B9">
      <w:pPr>
        <w:tabs>
          <w:tab w:val="left" w:pos="851"/>
        </w:tabs>
        <w:spacing w:before="120"/>
        <w:ind w:left="567"/>
        <w:jc w:val="both"/>
      </w:pPr>
      <w:r w:rsidRPr="00F94246">
        <w:tab/>
      </w:r>
      <w:r w:rsidR="00FF4896">
        <w:fldChar w:fldCharType="begin">
          <w:ffData>
            <w:name w:val=""/>
            <w:enabled/>
            <w:calcOnExit w:val="0"/>
            <w:checkBox>
              <w:size w:val="20"/>
              <w:default w:val="1"/>
            </w:checkBox>
          </w:ffData>
        </w:fldChar>
      </w:r>
      <w:r w:rsidR="00FF4896">
        <w:instrText xml:space="preserve"> FORMCHECKBOX </w:instrText>
      </w:r>
      <w:r w:rsidR="00FF4896">
        <w:fldChar w:fldCharType="separate"/>
      </w:r>
      <w:r w:rsidR="00FF4896">
        <w:fldChar w:fldCharType="end"/>
      </w:r>
      <w:r w:rsidR="009B1CD0" w:rsidRPr="00F94246">
        <w:rPr>
          <w:rFonts w:ascii="Arial" w:hAnsi="Arial" w:cs="Arial"/>
        </w:rPr>
        <w:tab/>
      </w:r>
      <w:proofErr w:type="gramStart"/>
      <w:r w:rsidR="009B1CD0" w:rsidRPr="00F94246">
        <w:rPr>
          <w:rFonts w:ascii="Arial" w:hAnsi="Arial" w:cs="Arial"/>
        </w:rPr>
        <w:t>la</w:t>
      </w:r>
      <w:proofErr w:type="gramEnd"/>
      <w:r w:rsidR="009B1CD0" w:rsidRPr="00F94246">
        <w:rPr>
          <w:rFonts w:ascii="Arial" w:hAnsi="Arial" w:cs="Arial"/>
        </w:rPr>
        <w:t xml:space="preserve"> date de notification de l’ordre de service ;</w:t>
      </w:r>
    </w:p>
    <w:p w14:paraId="7E19FE05" w14:textId="77777777" w:rsidR="009B1CD0" w:rsidRPr="00F94246" w:rsidRDefault="00844DAA" w:rsidP="009B45B9">
      <w:pPr>
        <w:tabs>
          <w:tab w:val="left" w:pos="851"/>
        </w:tabs>
        <w:spacing w:before="120"/>
        <w:ind w:left="1134" w:hanging="567"/>
        <w:jc w:val="both"/>
        <w:rPr>
          <w:rFonts w:ascii="Arial" w:hAnsi="Arial" w:cs="Arial"/>
          <w:b/>
        </w:rPr>
      </w:pPr>
      <w:r w:rsidRPr="00F94246">
        <w:tab/>
      </w:r>
      <w:r w:rsidR="007D7A65" w:rsidRPr="00F94246">
        <w:fldChar w:fldCharType="begin">
          <w:ffData>
            <w:name w:val=""/>
            <w:enabled/>
            <w:calcOnExit w:val="0"/>
            <w:checkBox>
              <w:size w:val="20"/>
              <w:default w:val="0"/>
            </w:checkBox>
          </w:ffData>
        </w:fldChar>
      </w:r>
      <w:r w:rsidR="007D7A65" w:rsidRPr="00F94246">
        <w:instrText xml:space="preserve"> FORMCHECKBOX </w:instrText>
      </w:r>
      <w:r w:rsidR="007D7A65" w:rsidRPr="00F94246">
        <w:fldChar w:fldCharType="end"/>
      </w:r>
      <w:r w:rsidR="009B1CD0" w:rsidRPr="00F94246">
        <w:rPr>
          <w:rFonts w:ascii="Arial" w:hAnsi="Arial" w:cs="Arial"/>
        </w:rPr>
        <w:tab/>
      </w:r>
      <w:proofErr w:type="gramStart"/>
      <w:r w:rsidR="009B1CD0" w:rsidRPr="00F94246">
        <w:rPr>
          <w:rFonts w:ascii="Arial" w:hAnsi="Arial" w:cs="Arial"/>
        </w:rPr>
        <w:t>la</w:t>
      </w:r>
      <w:proofErr w:type="gramEnd"/>
      <w:r w:rsidR="009B1CD0" w:rsidRPr="00F94246">
        <w:rPr>
          <w:rFonts w:ascii="Arial" w:hAnsi="Arial" w:cs="Arial"/>
        </w:rPr>
        <w:t xml:space="preserve"> date de début d’exécution prévue par le marché </w:t>
      </w:r>
      <w:r w:rsidR="00FE48C9" w:rsidRPr="00F94246">
        <w:rPr>
          <w:rFonts w:ascii="Arial" w:hAnsi="Arial" w:cs="Arial"/>
        </w:rPr>
        <w:t>public</w:t>
      </w:r>
      <w:r w:rsidR="009B1CD0" w:rsidRPr="00F94246">
        <w:rPr>
          <w:rFonts w:ascii="Arial" w:hAnsi="Arial" w:cs="Arial"/>
        </w:rPr>
        <w:t xml:space="preserve"> lorsqu’elle est postérieure à la date de notification.</w:t>
      </w:r>
    </w:p>
    <w:p w14:paraId="4632FD54" w14:textId="77777777" w:rsidR="009B1CD0" w:rsidRPr="00F94246" w:rsidRDefault="009B1CD0" w:rsidP="009B45B9">
      <w:pPr>
        <w:tabs>
          <w:tab w:val="left" w:pos="426"/>
          <w:tab w:val="left" w:pos="851"/>
        </w:tabs>
        <w:jc w:val="both"/>
        <w:rPr>
          <w:rFonts w:ascii="Arial" w:hAnsi="Arial" w:cs="Arial"/>
          <w:b/>
        </w:rPr>
      </w:pPr>
    </w:p>
    <w:p w14:paraId="2D2D4E91" w14:textId="044B6FEB" w:rsidR="009B1CD0" w:rsidRPr="00F94246" w:rsidRDefault="009B1CD0" w:rsidP="009B45B9">
      <w:pPr>
        <w:pStyle w:val="fcasegauche"/>
        <w:tabs>
          <w:tab w:val="left" w:pos="426"/>
          <w:tab w:val="left" w:pos="851"/>
        </w:tabs>
        <w:spacing w:after="0"/>
        <w:ind w:left="0" w:firstLine="0"/>
        <w:jc w:val="left"/>
        <w:rPr>
          <w:rFonts w:ascii="Arial" w:hAnsi="Arial" w:cs="Arial"/>
          <w:i/>
          <w:sz w:val="18"/>
          <w:szCs w:val="18"/>
        </w:rPr>
      </w:pPr>
      <w:r w:rsidRPr="00F94246">
        <w:rPr>
          <w:rFonts w:ascii="Arial" w:hAnsi="Arial" w:cs="Arial"/>
        </w:rPr>
        <w:t xml:space="preserve">Le marché </w:t>
      </w:r>
      <w:r w:rsidR="00FE48C9" w:rsidRPr="00F94246">
        <w:rPr>
          <w:rFonts w:ascii="Arial" w:hAnsi="Arial" w:cs="Arial"/>
        </w:rPr>
        <w:t>public</w:t>
      </w:r>
      <w:r w:rsidRPr="00F94246">
        <w:rPr>
          <w:rFonts w:ascii="Arial" w:hAnsi="Arial" w:cs="Arial"/>
        </w:rPr>
        <w:t xml:space="preserve"> est reconductible :</w:t>
      </w:r>
      <w:r w:rsidRPr="00F94246">
        <w:tab/>
      </w:r>
      <w:r w:rsidRPr="00F94246">
        <w:tab/>
      </w:r>
      <w:r w:rsidR="00FF4896">
        <w:fldChar w:fldCharType="begin">
          <w:ffData>
            <w:name w:val=""/>
            <w:enabled/>
            <w:calcOnExit w:val="0"/>
            <w:checkBox>
              <w:size w:val="20"/>
              <w:default w:val="1"/>
            </w:checkBox>
          </w:ffData>
        </w:fldChar>
      </w:r>
      <w:r w:rsidR="00FF4896">
        <w:instrText xml:space="preserve"> FORMCHECKBOX </w:instrText>
      </w:r>
      <w:r w:rsidR="00FF4896">
        <w:fldChar w:fldCharType="separate"/>
      </w:r>
      <w:r w:rsidR="00FF4896">
        <w:fldChar w:fldCharType="end"/>
      </w:r>
      <w:r w:rsidRPr="00F94246">
        <w:tab/>
      </w:r>
      <w:r w:rsidR="009D661E" w:rsidRPr="00F94246">
        <w:t>Non</w:t>
      </w:r>
      <w:r w:rsidRPr="00F94246">
        <w:tab/>
      </w:r>
      <w:r w:rsidRPr="00F94246">
        <w:tab/>
      </w:r>
      <w:r w:rsidRPr="00F94246">
        <w:tab/>
      </w:r>
      <w:r w:rsidR="007D7A65" w:rsidRPr="00F94246">
        <w:fldChar w:fldCharType="begin">
          <w:ffData>
            <w:name w:val=""/>
            <w:enabled/>
            <w:calcOnExit w:val="0"/>
            <w:checkBox>
              <w:size w:val="20"/>
              <w:default w:val="0"/>
            </w:checkBox>
          </w:ffData>
        </w:fldChar>
      </w:r>
      <w:r w:rsidR="007D7A65" w:rsidRPr="00F94246">
        <w:instrText xml:space="preserve"> FORMCHECKBOX </w:instrText>
      </w:r>
      <w:r w:rsidR="007D7A65" w:rsidRPr="00F94246">
        <w:fldChar w:fldCharType="end"/>
      </w:r>
      <w:r w:rsidRPr="00F94246">
        <w:tab/>
      </w:r>
      <w:r w:rsidR="009D661E" w:rsidRPr="00F94246">
        <w:t>Oui</w:t>
      </w:r>
    </w:p>
    <w:p w14:paraId="3E2BDC5B" w14:textId="77777777" w:rsidR="009B1CD0" w:rsidRPr="00F94246" w:rsidRDefault="009B1CD0" w:rsidP="009B45B9">
      <w:pPr>
        <w:tabs>
          <w:tab w:val="left" w:pos="851"/>
        </w:tabs>
        <w:rPr>
          <w:rFonts w:ascii="Arial" w:hAnsi="Arial" w:cs="Arial"/>
        </w:rPr>
      </w:pPr>
      <w:r w:rsidRPr="00F94246">
        <w:rPr>
          <w:rFonts w:ascii="Arial" w:hAnsi="Arial" w:cs="Arial"/>
          <w:i/>
          <w:sz w:val="18"/>
          <w:szCs w:val="18"/>
        </w:rPr>
        <w:t>(Cocher la case correspondante.)</w:t>
      </w:r>
    </w:p>
    <w:p w14:paraId="33B15412" w14:textId="77777777" w:rsidR="009B1CD0" w:rsidRPr="00F94246" w:rsidRDefault="009B1CD0" w:rsidP="009B45B9">
      <w:pPr>
        <w:tabs>
          <w:tab w:val="left" w:pos="426"/>
          <w:tab w:val="left" w:pos="851"/>
        </w:tabs>
        <w:jc w:val="both"/>
        <w:rPr>
          <w:rFonts w:ascii="Arial" w:hAnsi="Arial" w:cs="Arial"/>
        </w:rPr>
      </w:pPr>
    </w:p>
    <w:p w14:paraId="34F2F52E" w14:textId="77777777" w:rsidR="009B1CD0" w:rsidRPr="00F94246" w:rsidRDefault="009B1CD0" w:rsidP="009B45B9">
      <w:pPr>
        <w:tabs>
          <w:tab w:val="left" w:pos="426"/>
          <w:tab w:val="left" w:pos="851"/>
        </w:tabs>
        <w:jc w:val="both"/>
        <w:rPr>
          <w:rFonts w:ascii="Arial" w:hAnsi="Arial" w:cs="Arial"/>
        </w:rPr>
      </w:pPr>
      <w:r w:rsidRPr="00F94246">
        <w:rPr>
          <w:rFonts w:ascii="Arial" w:hAnsi="Arial" w:cs="Arial"/>
        </w:rPr>
        <w:lastRenderedPageBreak/>
        <w:t>Si oui, préciser :</w:t>
      </w:r>
    </w:p>
    <w:p w14:paraId="67B4B9DA" w14:textId="77777777" w:rsidR="009B1CD0" w:rsidRPr="00F94246" w:rsidRDefault="009B1CD0" w:rsidP="009B45B9">
      <w:pPr>
        <w:numPr>
          <w:ilvl w:val="0"/>
          <w:numId w:val="2"/>
        </w:numPr>
        <w:tabs>
          <w:tab w:val="left" w:pos="426"/>
          <w:tab w:val="left" w:pos="851"/>
        </w:tabs>
        <w:spacing w:before="120"/>
        <w:ind w:left="924" w:hanging="357"/>
        <w:jc w:val="both"/>
        <w:rPr>
          <w:rFonts w:ascii="Arial" w:hAnsi="Arial" w:cs="Arial"/>
        </w:rPr>
      </w:pPr>
      <w:r w:rsidRPr="00F94246">
        <w:rPr>
          <w:rFonts w:ascii="Arial" w:hAnsi="Arial" w:cs="Arial"/>
        </w:rPr>
        <w:t>Nombre des reconductions : ………….............</w:t>
      </w:r>
    </w:p>
    <w:p w14:paraId="1B4ADFBA" w14:textId="77777777" w:rsidR="009B1CD0" w:rsidRPr="00F94246" w:rsidRDefault="009B1CD0" w:rsidP="009B45B9">
      <w:pPr>
        <w:numPr>
          <w:ilvl w:val="0"/>
          <w:numId w:val="2"/>
        </w:numPr>
        <w:tabs>
          <w:tab w:val="left" w:pos="426"/>
          <w:tab w:val="left" w:pos="851"/>
        </w:tabs>
        <w:spacing w:before="120"/>
        <w:ind w:left="924" w:hanging="357"/>
        <w:jc w:val="both"/>
        <w:rPr>
          <w:rFonts w:ascii="Arial" w:hAnsi="Arial" w:cs="Arial"/>
          <w:b/>
        </w:rPr>
      </w:pPr>
      <w:r w:rsidRPr="00F94246">
        <w:rPr>
          <w:rFonts w:ascii="Arial" w:hAnsi="Arial" w:cs="Arial"/>
        </w:rPr>
        <w:t>Durée des reconductions : ………………</w:t>
      </w:r>
      <w:proofErr w:type="gramStart"/>
      <w:r w:rsidRPr="00F94246">
        <w:rPr>
          <w:rFonts w:ascii="Arial" w:hAnsi="Arial" w:cs="Arial"/>
        </w:rPr>
        <w:t>…….</w:t>
      </w:r>
      <w:proofErr w:type="gramEnd"/>
      <w:r w:rsidRPr="00F94246">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rsidRPr="00F94246" w14:paraId="14EA51F2" w14:textId="77777777">
        <w:tc>
          <w:tcPr>
            <w:tcW w:w="10419" w:type="dxa"/>
            <w:shd w:val="clear" w:color="auto" w:fill="66CCFF"/>
          </w:tcPr>
          <w:p w14:paraId="22759BE5" w14:textId="77777777" w:rsidR="009B1CD0" w:rsidRPr="00F94246" w:rsidRDefault="009B1CD0" w:rsidP="00C630AD">
            <w:pPr>
              <w:tabs>
                <w:tab w:val="left" w:pos="-142"/>
                <w:tab w:val="left" w:pos="851"/>
                <w:tab w:val="left" w:pos="4111"/>
              </w:tabs>
              <w:jc w:val="both"/>
            </w:pPr>
            <w:r w:rsidRPr="00F94246">
              <w:rPr>
                <w:rFonts w:ascii="Arial" w:hAnsi="Arial" w:cs="Arial"/>
                <w:b/>
                <w:bCs/>
                <w:sz w:val="22"/>
                <w:szCs w:val="22"/>
              </w:rPr>
              <w:t xml:space="preserve">C - Signature </w:t>
            </w:r>
            <w:r w:rsidR="00660727" w:rsidRPr="00F94246">
              <w:rPr>
                <w:rFonts w:ascii="Arial" w:hAnsi="Arial" w:cs="Arial"/>
                <w:b/>
                <w:bCs/>
                <w:sz w:val="22"/>
                <w:szCs w:val="22"/>
              </w:rPr>
              <w:t xml:space="preserve">du marché </w:t>
            </w:r>
            <w:r w:rsidR="00FE48C9" w:rsidRPr="00F94246">
              <w:rPr>
                <w:rFonts w:ascii="Arial" w:hAnsi="Arial" w:cs="Arial"/>
                <w:b/>
                <w:bCs/>
                <w:sz w:val="22"/>
                <w:szCs w:val="22"/>
              </w:rPr>
              <w:t>public</w:t>
            </w:r>
            <w:r w:rsidRPr="00F94246">
              <w:rPr>
                <w:rFonts w:ascii="Arial" w:hAnsi="Arial" w:cs="Arial"/>
                <w:b/>
                <w:bCs/>
                <w:sz w:val="22"/>
                <w:szCs w:val="22"/>
              </w:rPr>
              <w:t xml:space="preserve"> par le </w:t>
            </w:r>
            <w:r w:rsidR="00036500" w:rsidRPr="00F94246">
              <w:rPr>
                <w:rFonts w:ascii="Arial" w:hAnsi="Arial" w:cs="Arial"/>
                <w:b/>
                <w:bCs/>
                <w:sz w:val="22"/>
                <w:szCs w:val="22"/>
              </w:rPr>
              <w:t>titulaire individuel ou</w:t>
            </w:r>
            <w:r w:rsidR="00354C04" w:rsidRPr="00F94246">
              <w:rPr>
                <w:rFonts w:ascii="Arial" w:hAnsi="Arial" w:cs="Arial"/>
                <w:b/>
                <w:bCs/>
                <w:sz w:val="22"/>
                <w:szCs w:val="22"/>
              </w:rPr>
              <w:t>, en cas groupement, le mandataire dûment habilité ou</w:t>
            </w:r>
            <w:r w:rsidR="00036500" w:rsidRPr="00F94246">
              <w:rPr>
                <w:rFonts w:ascii="Arial" w:hAnsi="Arial" w:cs="Arial"/>
                <w:b/>
                <w:bCs/>
                <w:sz w:val="22"/>
                <w:szCs w:val="22"/>
              </w:rPr>
              <w:t xml:space="preserve"> chaque membre du groupement</w:t>
            </w:r>
          </w:p>
        </w:tc>
      </w:tr>
    </w:tbl>
    <w:p w14:paraId="7C567BC4" w14:textId="77777777" w:rsidR="009B1CD0" w:rsidRPr="00F94246" w:rsidRDefault="009B1CD0" w:rsidP="006C4338">
      <w:pPr>
        <w:tabs>
          <w:tab w:val="left" w:pos="851"/>
        </w:tabs>
        <w:jc w:val="both"/>
      </w:pPr>
    </w:p>
    <w:p w14:paraId="1CD6F9A7" w14:textId="77777777" w:rsidR="005824AE" w:rsidRPr="00F94246" w:rsidRDefault="005824AE" w:rsidP="005824AE">
      <w:pPr>
        <w:pStyle w:val="Default"/>
        <w:jc w:val="both"/>
        <w:rPr>
          <w:sz w:val="20"/>
          <w:szCs w:val="20"/>
        </w:rPr>
      </w:pPr>
      <w:r w:rsidRPr="00F94246">
        <w:rPr>
          <w:b/>
          <w:sz w:val="20"/>
          <w:szCs w:val="20"/>
        </w:rPr>
        <w:t>Attention</w:t>
      </w:r>
      <w:r w:rsidRPr="00F94246">
        <w:rPr>
          <w:sz w:val="20"/>
          <w:szCs w:val="20"/>
        </w:rPr>
        <w:t xml:space="preserve">, si le soumissionnaire (individuel ou groupement d’entreprises) a présenté un sous-traitant au stade du dépôt de l’offre et que l’acte spécial concernant ce sous-traitant n’a pas été signé par le soumissionnaire ou membre du groupement </w:t>
      </w:r>
      <w:r w:rsidRPr="00F94246">
        <w:rPr>
          <w:sz w:val="20"/>
          <w:szCs w:val="20"/>
          <w:u w:val="single"/>
        </w:rPr>
        <w:t>et</w:t>
      </w:r>
      <w:r w:rsidRPr="00F94246">
        <w:rPr>
          <w:sz w:val="20"/>
          <w:szCs w:val="20"/>
        </w:rPr>
        <w:t xml:space="preserve"> le sous-traitant concerné, il convient de faire signer ce DC4 par le biais du formulaire ATTRI2.</w:t>
      </w:r>
    </w:p>
    <w:p w14:paraId="7E34416C" w14:textId="77777777" w:rsidR="005824AE" w:rsidRPr="00F94246" w:rsidRDefault="005824AE" w:rsidP="006C4338">
      <w:pPr>
        <w:tabs>
          <w:tab w:val="left" w:pos="851"/>
        </w:tabs>
        <w:jc w:val="both"/>
      </w:pPr>
    </w:p>
    <w:p w14:paraId="35BED08F" w14:textId="77777777" w:rsidR="00332B12" w:rsidRPr="00F94246" w:rsidRDefault="00332B12" w:rsidP="00332B12">
      <w:pPr>
        <w:pStyle w:val="fcase1ertab"/>
        <w:tabs>
          <w:tab w:val="left" w:pos="851"/>
        </w:tabs>
        <w:ind w:left="0" w:firstLine="0"/>
        <w:rPr>
          <w:rFonts w:ascii="Arial" w:hAnsi="Arial" w:cs="Arial"/>
          <w:i/>
          <w:sz w:val="18"/>
          <w:szCs w:val="18"/>
        </w:rPr>
      </w:pPr>
      <w:r w:rsidRPr="00F94246">
        <w:rPr>
          <w:rFonts w:ascii="Arial" w:hAnsi="Arial" w:cs="Arial"/>
          <w:b/>
          <w:sz w:val="22"/>
          <w:szCs w:val="22"/>
        </w:rPr>
        <w:t xml:space="preserve">C1 – Signature du marché </w:t>
      </w:r>
      <w:r w:rsidR="00FE48C9" w:rsidRPr="00F94246">
        <w:rPr>
          <w:rFonts w:ascii="Arial" w:hAnsi="Arial" w:cs="Arial"/>
          <w:b/>
          <w:sz w:val="22"/>
          <w:szCs w:val="22"/>
        </w:rPr>
        <w:t>public</w:t>
      </w:r>
      <w:r w:rsidRPr="00F94246">
        <w:rPr>
          <w:rFonts w:ascii="Arial" w:hAnsi="Arial" w:cs="Arial"/>
          <w:b/>
          <w:sz w:val="22"/>
          <w:szCs w:val="22"/>
        </w:rPr>
        <w:t xml:space="preserve"> par le titulaire individuel :</w:t>
      </w:r>
    </w:p>
    <w:p w14:paraId="7453CF65" w14:textId="77777777" w:rsidR="00332B12" w:rsidRPr="00F94246"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RPr="00F94246" w14:paraId="709A6DF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4E48408A" w14:textId="77777777" w:rsidR="00332B12" w:rsidRPr="00F94246" w:rsidRDefault="00332B12" w:rsidP="00B054DA">
            <w:pPr>
              <w:tabs>
                <w:tab w:val="left" w:pos="851"/>
              </w:tabs>
              <w:jc w:val="center"/>
              <w:rPr>
                <w:rFonts w:ascii="Arial" w:hAnsi="Arial" w:cs="Arial"/>
                <w:b/>
                <w:bCs/>
              </w:rPr>
            </w:pPr>
            <w:r w:rsidRPr="00F94246">
              <w:rPr>
                <w:rFonts w:ascii="Arial" w:hAnsi="Arial" w:cs="Arial"/>
                <w:b/>
                <w:bCs/>
              </w:rPr>
              <w:t>Nom, prénom et qualité</w:t>
            </w:r>
          </w:p>
          <w:p w14:paraId="44E0C8DF" w14:textId="77777777" w:rsidR="00332B12" w:rsidRPr="00F94246" w:rsidRDefault="00332B12" w:rsidP="00B054DA">
            <w:pPr>
              <w:tabs>
                <w:tab w:val="left" w:pos="851"/>
              </w:tabs>
              <w:jc w:val="center"/>
              <w:rPr>
                <w:rFonts w:ascii="Arial" w:hAnsi="Arial" w:cs="Arial"/>
                <w:b/>
                <w:bCs/>
              </w:rPr>
            </w:pPr>
            <w:proofErr w:type="gramStart"/>
            <w:r w:rsidRPr="00F94246">
              <w:rPr>
                <w:rFonts w:ascii="Arial" w:hAnsi="Arial" w:cs="Arial"/>
                <w:b/>
                <w:bCs/>
              </w:rPr>
              <w:t>du</w:t>
            </w:r>
            <w:proofErr w:type="gramEnd"/>
            <w:r w:rsidRPr="00F94246">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7E86EB93" w14:textId="77777777" w:rsidR="00332B12" w:rsidRPr="00F94246" w:rsidRDefault="00332B12" w:rsidP="00B054DA">
            <w:pPr>
              <w:tabs>
                <w:tab w:val="left" w:pos="851"/>
              </w:tabs>
              <w:jc w:val="center"/>
              <w:rPr>
                <w:rFonts w:ascii="Arial" w:hAnsi="Arial" w:cs="Arial"/>
                <w:b/>
                <w:bCs/>
              </w:rPr>
            </w:pPr>
            <w:r w:rsidRPr="00F9424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85B12" w14:textId="77777777" w:rsidR="00332B12" w:rsidRPr="00F94246" w:rsidRDefault="00332B12" w:rsidP="00B054DA">
            <w:pPr>
              <w:tabs>
                <w:tab w:val="left" w:pos="851"/>
              </w:tabs>
              <w:jc w:val="center"/>
              <w:rPr>
                <w:rFonts w:ascii="Arial" w:hAnsi="Arial" w:cs="Arial"/>
                <w:b/>
                <w:bCs/>
              </w:rPr>
            </w:pPr>
            <w:r w:rsidRPr="00F94246">
              <w:rPr>
                <w:rFonts w:ascii="Arial" w:hAnsi="Arial" w:cs="Arial"/>
                <w:b/>
                <w:bCs/>
              </w:rPr>
              <w:t>Signature</w:t>
            </w:r>
          </w:p>
        </w:tc>
      </w:tr>
      <w:tr w:rsidR="00332B12" w:rsidRPr="00F94246" w14:paraId="46F63E2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F79B847" w14:textId="77777777" w:rsidR="00332B12" w:rsidRPr="00F94246"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2B9F7F4B" w14:textId="77777777" w:rsidR="00332B12" w:rsidRPr="00F94246"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20E331B2" w14:textId="77777777" w:rsidR="00332B12" w:rsidRPr="00F94246" w:rsidRDefault="00332B12" w:rsidP="00B054DA">
            <w:pPr>
              <w:tabs>
                <w:tab w:val="left" w:pos="851"/>
              </w:tabs>
              <w:snapToGrid w:val="0"/>
              <w:jc w:val="both"/>
              <w:rPr>
                <w:rFonts w:ascii="Arial" w:hAnsi="Arial" w:cs="Arial"/>
                <w:b/>
                <w:bCs/>
              </w:rPr>
            </w:pPr>
          </w:p>
        </w:tc>
      </w:tr>
    </w:tbl>
    <w:p w14:paraId="6FBB1264" w14:textId="77777777" w:rsidR="002904AF" w:rsidRPr="00F94246" w:rsidRDefault="002904AF" w:rsidP="002904AF">
      <w:pPr>
        <w:tabs>
          <w:tab w:val="left" w:pos="851"/>
        </w:tabs>
        <w:jc w:val="both"/>
        <w:rPr>
          <w:rFonts w:ascii="Arial" w:hAnsi="Arial" w:cs="Arial"/>
        </w:rPr>
      </w:pPr>
      <w:r w:rsidRPr="00F94246">
        <w:rPr>
          <w:rFonts w:ascii="Arial" w:hAnsi="Arial" w:cs="Arial"/>
          <w:sz w:val="18"/>
          <w:szCs w:val="18"/>
        </w:rPr>
        <w:t>(*) Le signataire doit avoir le pouvoir d’engager la personne qu’il représente.</w:t>
      </w:r>
    </w:p>
    <w:p w14:paraId="76BD7751" w14:textId="77777777" w:rsidR="00332B12" w:rsidRPr="00F94246" w:rsidRDefault="008B2A38" w:rsidP="00332B12">
      <w:pPr>
        <w:pStyle w:val="fcase1ertab"/>
        <w:tabs>
          <w:tab w:val="left" w:pos="851"/>
        </w:tabs>
        <w:ind w:left="0" w:firstLine="0"/>
        <w:rPr>
          <w:rFonts w:ascii="Arial" w:hAnsi="Arial" w:cs="Arial"/>
          <w:i/>
          <w:sz w:val="18"/>
          <w:szCs w:val="18"/>
        </w:rPr>
      </w:pPr>
      <w:r w:rsidRPr="00F94246">
        <w:rPr>
          <w:rFonts w:ascii="Arial" w:hAnsi="Arial" w:cs="Arial"/>
          <w:b/>
          <w:sz w:val="22"/>
          <w:szCs w:val="22"/>
        </w:rPr>
        <w:br w:type="page"/>
      </w:r>
      <w:r w:rsidR="00332B12" w:rsidRPr="00F94246">
        <w:rPr>
          <w:rFonts w:ascii="Arial" w:hAnsi="Arial" w:cs="Arial"/>
          <w:b/>
          <w:sz w:val="22"/>
          <w:szCs w:val="22"/>
        </w:rPr>
        <w:lastRenderedPageBreak/>
        <w:t xml:space="preserve">C2 – Signature du marché </w:t>
      </w:r>
      <w:r w:rsidR="00FE48C9" w:rsidRPr="00F94246">
        <w:rPr>
          <w:rFonts w:ascii="Arial" w:hAnsi="Arial" w:cs="Arial"/>
          <w:b/>
          <w:sz w:val="22"/>
          <w:szCs w:val="22"/>
        </w:rPr>
        <w:t>public</w:t>
      </w:r>
      <w:r w:rsidR="00332B12" w:rsidRPr="00F94246">
        <w:rPr>
          <w:rFonts w:ascii="Arial" w:hAnsi="Arial" w:cs="Arial"/>
          <w:b/>
          <w:sz w:val="22"/>
          <w:szCs w:val="22"/>
        </w:rPr>
        <w:t xml:space="preserve"> en cas de groupement :</w:t>
      </w:r>
    </w:p>
    <w:p w14:paraId="5D975B54" w14:textId="77777777" w:rsidR="00332B12" w:rsidRPr="00F94246" w:rsidRDefault="00332B12" w:rsidP="006C4338">
      <w:pPr>
        <w:tabs>
          <w:tab w:val="left" w:pos="851"/>
        </w:tabs>
        <w:jc w:val="both"/>
      </w:pPr>
    </w:p>
    <w:p w14:paraId="12979DEE" w14:textId="77777777" w:rsidR="009B1CD0" w:rsidRPr="00F94246" w:rsidRDefault="002904AF" w:rsidP="00C630AD">
      <w:pPr>
        <w:tabs>
          <w:tab w:val="left" w:pos="851"/>
        </w:tabs>
        <w:jc w:val="both"/>
        <w:rPr>
          <w:rFonts w:ascii="Arial" w:hAnsi="Arial" w:cs="Arial"/>
          <w:sz w:val="18"/>
          <w:szCs w:val="18"/>
        </w:rPr>
      </w:pPr>
      <w:r w:rsidRPr="00F94246">
        <w:rPr>
          <w:rFonts w:ascii="Arial" w:hAnsi="Arial" w:cs="Arial"/>
        </w:rPr>
        <w:t>L</w:t>
      </w:r>
      <w:r w:rsidR="00036500" w:rsidRPr="00F94246">
        <w:rPr>
          <w:rFonts w:ascii="Arial" w:hAnsi="Arial" w:cs="Arial"/>
        </w:rPr>
        <w:t xml:space="preserve">es membres </w:t>
      </w:r>
      <w:r w:rsidRPr="00F94246">
        <w:rPr>
          <w:rFonts w:ascii="Arial" w:hAnsi="Arial" w:cs="Arial"/>
        </w:rPr>
        <w:t xml:space="preserve">du groupement d’opérateurs économiques </w:t>
      </w:r>
      <w:r w:rsidR="00036500" w:rsidRPr="00F94246">
        <w:rPr>
          <w:rFonts w:ascii="Arial" w:hAnsi="Arial" w:cs="Arial"/>
        </w:rPr>
        <w:t xml:space="preserve">désignent le mandataire suivant </w:t>
      </w:r>
      <w:r w:rsidR="00036500" w:rsidRPr="00F94246">
        <w:rPr>
          <w:rFonts w:ascii="Arial" w:hAnsi="Arial" w:cs="Arial"/>
          <w:i/>
          <w:sz w:val="18"/>
          <w:szCs w:val="18"/>
        </w:rPr>
        <w:t>(</w:t>
      </w:r>
      <w:hyperlink r:id="rId23" w:history="1">
        <w:r w:rsidR="00036500" w:rsidRPr="00F94246">
          <w:rPr>
            <w:rStyle w:val="Lienhypertexte"/>
            <w:rFonts w:ascii="Arial" w:hAnsi="Arial" w:cs="Arial"/>
            <w:i/>
            <w:sz w:val="18"/>
            <w:szCs w:val="18"/>
          </w:rPr>
          <w:t>article</w:t>
        </w:r>
        <w:r w:rsidR="009D661E" w:rsidRPr="00F94246">
          <w:rPr>
            <w:rStyle w:val="Lienhypertexte"/>
            <w:rFonts w:ascii="Arial" w:hAnsi="Arial" w:cs="Arial"/>
            <w:i/>
            <w:sz w:val="18"/>
            <w:szCs w:val="18"/>
          </w:rPr>
          <w:t> R. 2142-23</w:t>
        </w:r>
      </w:hyperlink>
      <w:r w:rsidR="00036500" w:rsidRPr="00F94246">
        <w:rPr>
          <w:rFonts w:ascii="Arial" w:hAnsi="Arial" w:cs="Arial"/>
          <w:i/>
          <w:sz w:val="18"/>
          <w:szCs w:val="18"/>
        </w:rPr>
        <w:t xml:space="preserve"> </w:t>
      </w:r>
      <w:r w:rsidR="00D90A00" w:rsidRPr="00F94246">
        <w:rPr>
          <w:rFonts w:ascii="Arial" w:hAnsi="Arial" w:cs="Arial"/>
          <w:i/>
          <w:sz w:val="18"/>
          <w:szCs w:val="18"/>
        </w:rPr>
        <w:t xml:space="preserve">ou </w:t>
      </w:r>
      <w:hyperlink r:id="rId24" w:history="1">
        <w:r w:rsidR="009D661E" w:rsidRPr="00F94246">
          <w:rPr>
            <w:rStyle w:val="Lienhypertexte"/>
            <w:rFonts w:ascii="Arial" w:hAnsi="Arial" w:cs="Arial"/>
            <w:i/>
            <w:sz w:val="18"/>
            <w:szCs w:val="18"/>
          </w:rPr>
          <w:t>article R. 2342-12</w:t>
        </w:r>
      </w:hyperlink>
      <w:r w:rsidR="009D661E" w:rsidRPr="00F94246">
        <w:rPr>
          <w:rFonts w:ascii="Arial" w:hAnsi="Arial" w:cs="Arial"/>
          <w:i/>
          <w:sz w:val="18"/>
          <w:szCs w:val="18"/>
        </w:rPr>
        <w:t xml:space="preserve"> du code de la commande publique</w:t>
      </w:r>
      <w:r w:rsidR="00036500" w:rsidRPr="00F94246">
        <w:rPr>
          <w:rFonts w:ascii="Arial" w:hAnsi="Arial" w:cs="Arial"/>
          <w:i/>
          <w:sz w:val="18"/>
          <w:szCs w:val="18"/>
        </w:rPr>
        <w:t>) </w:t>
      </w:r>
      <w:r w:rsidR="00036500" w:rsidRPr="00F94246">
        <w:rPr>
          <w:rFonts w:ascii="Arial" w:hAnsi="Arial" w:cs="Arial"/>
          <w:sz w:val="18"/>
          <w:szCs w:val="18"/>
        </w:rPr>
        <w:t>:</w:t>
      </w:r>
    </w:p>
    <w:p w14:paraId="5D9262F7" w14:textId="77777777" w:rsidR="00036500" w:rsidRPr="00F94246" w:rsidRDefault="00036500" w:rsidP="005846FB">
      <w:pPr>
        <w:tabs>
          <w:tab w:val="left" w:pos="851"/>
        </w:tabs>
        <w:rPr>
          <w:rFonts w:ascii="Arial" w:hAnsi="Arial" w:cs="Arial"/>
          <w:i/>
          <w:sz w:val="18"/>
          <w:szCs w:val="18"/>
        </w:rPr>
      </w:pPr>
      <w:r w:rsidRPr="00F94246">
        <w:rPr>
          <w:rFonts w:ascii="Arial" w:hAnsi="Arial" w:cs="Arial"/>
          <w:i/>
          <w:sz w:val="18"/>
          <w:szCs w:val="18"/>
        </w:rPr>
        <w:t>[Indiquer le nom commercial et la dénomination sociale du mandataire]</w:t>
      </w:r>
    </w:p>
    <w:p w14:paraId="53EB7DB6" w14:textId="77777777" w:rsidR="009B1CD0" w:rsidRPr="00F94246" w:rsidRDefault="009B1CD0" w:rsidP="005846FB">
      <w:pPr>
        <w:tabs>
          <w:tab w:val="left" w:pos="851"/>
        </w:tabs>
        <w:rPr>
          <w:rFonts w:ascii="Arial" w:hAnsi="Arial" w:cs="Arial"/>
        </w:rPr>
      </w:pPr>
    </w:p>
    <w:p w14:paraId="0C42A31C" w14:textId="77777777" w:rsidR="00036500" w:rsidRPr="00F94246" w:rsidRDefault="00036500" w:rsidP="005846FB">
      <w:pPr>
        <w:tabs>
          <w:tab w:val="left" w:pos="851"/>
        </w:tabs>
        <w:rPr>
          <w:rFonts w:ascii="Arial" w:hAnsi="Arial" w:cs="Arial"/>
        </w:rPr>
      </w:pPr>
    </w:p>
    <w:p w14:paraId="7378238A" w14:textId="77777777" w:rsidR="00036500" w:rsidRPr="00F94246" w:rsidRDefault="004A7169" w:rsidP="00710FD6">
      <w:pPr>
        <w:pStyle w:val="fcase1ertab"/>
        <w:tabs>
          <w:tab w:val="left" w:pos="851"/>
        </w:tabs>
        <w:ind w:left="0" w:firstLine="0"/>
        <w:rPr>
          <w:rFonts w:ascii="Arial" w:hAnsi="Arial" w:cs="Arial"/>
        </w:rPr>
      </w:pPr>
      <w:r w:rsidRPr="00F94246">
        <w:rPr>
          <w:rFonts w:ascii="Arial" w:hAnsi="Arial" w:cs="Arial"/>
        </w:rPr>
        <w:t xml:space="preserve">En cas de groupement conjoint, </w:t>
      </w:r>
      <w:r w:rsidR="00036500" w:rsidRPr="00F94246">
        <w:rPr>
          <w:rFonts w:ascii="Arial" w:hAnsi="Arial" w:cs="Arial"/>
        </w:rPr>
        <w:t xml:space="preserve">le mandataire </w:t>
      </w:r>
      <w:r w:rsidRPr="00F94246">
        <w:rPr>
          <w:rFonts w:ascii="Arial" w:hAnsi="Arial" w:cs="Arial"/>
        </w:rPr>
        <w:t xml:space="preserve">du groupement </w:t>
      </w:r>
      <w:r w:rsidR="00036500" w:rsidRPr="00F94246">
        <w:rPr>
          <w:rFonts w:ascii="Arial" w:hAnsi="Arial" w:cs="Arial"/>
        </w:rPr>
        <w:t>est :</w:t>
      </w:r>
    </w:p>
    <w:p w14:paraId="62F85214" w14:textId="77777777" w:rsidR="00036500" w:rsidRPr="00F94246" w:rsidRDefault="00036500" w:rsidP="00E47798">
      <w:pPr>
        <w:pStyle w:val="fcase1ertab"/>
        <w:tabs>
          <w:tab w:val="left" w:pos="851"/>
        </w:tabs>
        <w:rPr>
          <w:rFonts w:ascii="Arial" w:hAnsi="Arial" w:cs="Arial"/>
        </w:rPr>
      </w:pPr>
      <w:r w:rsidRPr="00F94246">
        <w:rPr>
          <w:rFonts w:ascii="Arial" w:hAnsi="Arial" w:cs="Arial"/>
          <w:i/>
          <w:iCs/>
          <w:sz w:val="18"/>
          <w:szCs w:val="18"/>
        </w:rPr>
        <w:t>(Cocher la case correspondante.)</w:t>
      </w:r>
    </w:p>
    <w:p w14:paraId="6B71A74C" w14:textId="77777777" w:rsidR="00354C04" w:rsidRPr="00F94246" w:rsidRDefault="00354C04" w:rsidP="0083205E">
      <w:pPr>
        <w:pStyle w:val="fcase1ertab"/>
        <w:tabs>
          <w:tab w:val="clear" w:pos="426"/>
          <w:tab w:val="left" w:pos="851"/>
        </w:tabs>
        <w:spacing w:before="120"/>
        <w:ind w:left="0" w:firstLine="851"/>
        <w:rPr>
          <w:rFonts w:ascii="Arial" w:hAnsi="Arial" w:cs="Arial"/>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rPr>
          <w:rFonts w:ascii="Arial" w:hAnsi="Arial" w:cs="Arial"/>
          <w:i/>
          <w:iCs/>
        </w:rPr>
        <w:t xml:space="preserve"> </w:t>
      </w:r>
      <w:proofErr w:type="gramStart"/>
      <w:r w:rsidRPr="00F94246">
        <w:rPr>
          <w:rFonts w:ascii="Arial" w:hAnsi="Arial" w:cs="Arial"/>
        </w:rPr>
        <w:t>conjoint</w:t>
      </w:r>
      <w:proofErr w:type="gramEnd"/>
      <w:r w:rsidRPr="00F94246">
        <w:rPr>
          <w:rFonts w:ascii="Arial" w:hAnsi="Arial" w:cs="Arial"/>
        </w:rPr>
        <w:tab/>
      </w:r>
      <w:r w:rsidRPr="00F94246">
        <w:rPr>
          <w:rFonts w:ascii="Arial" w:hAnsi="Arial" w:cs="Arial"/>
        </w:rPr>
        <w:tab/>
        <w:t>OU</w:t>
      </w:r>
      <w:r w:rsidRPr="00F94246">
        <w:rPr>
          <w:rFonts w:ascii="Arial" w:hAnsi="Arial" w:cs="Arial"/>
        </w:rPr>
        <w:tab/>
      </w:r>
      <w:r w:rsidRPr="00F94246">
        <w:rPr>
          <w:rFonts w:ascii="Arial" w:hAnsi="Arial" w:cs="Arial"/>
        </w:rPr>
        <w:tab/>
      </w: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rPr>
          <w:rFonts w:ascii="Arial" w:hAnsi="Arial" w:cs="Arial"/>
          <w:iCs/>
        </w:rPr>
        <w:t xml:space="preserve"> </w:t>
      </w:r>
      <w:r w:rsidRPr="00F94246">
        <w:rPr>
          <w:rFonts w:ascii="Arial" w:hAnsi="Arial" w:cs="Arial"/>
        </w:rPr>
        <w:t>solidaire</w:t>
      </w:r>
    </w:p>
    <w:p w14:paraId="022C0D3E" w14:textId="77777777" w:rsidR="009B1CD0" w:rsidRPr="00F94246" w:rsidRDefault="009B1CD0" w:rsidP="0083205E">
      <w:pPr>
        <w:tabs>
          <w:tab w:val="left" w:pos="851"/>
        </w:tabs>
        <w:rPr>
          <w:rFonts w:ascii="Arial" w:hAnsi="Arial" w:cs="Arial"/>
        </w:rPr>
      </w:pPr>
    </w:p>
    <w:p w14:paraId="6F04B619" w14:textId="77777777" w:rsidR="001C733C" w:rsidRPr="00F94246" w:rsidRDefault="001C733C" w:rsidP="00CD46CC">
      <w:pPr>
        <w:tabs>
          <w:tab w:val="left" w:pos="851"/>
        </w:tabs>
        <w:rPr>
          <w:rFonts w:ascii="Arial" w:hAnsi="Arial" w:cs="Arial"/>
        </w:rPr>
      </w:pPr>
    </w:p>
    <w:p w14:paraId="22CACE3A" w14:textId="77777777" w:rsidR="002904AF" w:rsidRPr="00F94246" w:rsidRDefault="0021527A" w:rsidP="001C733C">
      <w:pPr>
        <w:pStyle w:val="fcasegauche"/>
        <w:tabs>
          <w:tab w:val="left" w:pos="426"/>
          <w:tab w:val="left" w:pos="851"/>
        </w:tabs>
        <w:spacing w:after="0"/>
        <w:ind w:left="0" w:firstLine="0"/>
        <w:jc w:val="left"/>
        <w:rPr>
          <w:rFonts w:ascii="Arial" w:hAnsi="Arial" w:cs="Arial"/>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t xml:space="preserve"> </w:t>
      </w:r>
      <w:r w:rsidR="001C733C" w:rsidRPr="00F94246">
        <w:rPr>
          <w:rFonts w:ascii="Arial" w:hAnsi="Arial" w:cs="Arial"/>
        </w:rPr>
        <w:t>Les membres du groupement</w:t>
      </w:r>
      <w:r w:rsidRPr="00F94246">
        <w:rPr>
          <w:rFonts w:ascii="Arial" w:hAnsi="Arial" w:cs="Arial"/>
        </w:rPr>
        <w:t xml:space="preserve"> ont donné mandat</w:t>
      </w:r>
      <w:r w:rsidR="007F68A6" w:rsidRPr="00F94246">
        <w:rPr>
          <w:rFonts w:ascii="Arial" w:hAnsi="Arial" w:cs="Arial"/>
        </w:rPr>
        <w:t xml:space="preserve"> au mandataire, qui signe le présent acte d’engagement</w:t>
      </w:r>
      <w:r w:rsidR="002904AF" w:rsidRPr="00F94246">
        <w:rPr>
          <w:rFonts w:ascii="Arial" w:hAnsi="Arial" w:cs="Arial"/>
        </w:rPr>
        <w:t> :</w:t>
      </w:r>
    </w:p>
    <w:p w14:paraId="59565C43" w14:textId="77777777" w:rsidR="001C733C" w:rsidRPr="00F94246" w:rsidRDefault="001C733C" w:rsidP="001C733C">
      <w:pPr>
        <w:tabs>
          <w:tab w:val="left" w:pos="851"/>
        </w:tabs>
        <w:rPr>
          <w:rFonts w:ascii="Arial" w:hAnsi="Arial" w:cs="Arial"/>
        </w:rPr>
      </w:pPr>
      <w:r w:rsidRPr="00F94246">
        <w:rPr>
          <w:rFonts w:ascii="Arial" w:hAnsi="Arial" w:cs="Arial"/>
          <w:i/>
          <w:sz w:val="18"/>
          <w:szCs w:val="18"/>
        </w:rPr>
        <w:t xml:space="preserve">(Cocher la </w:t>
      </w:r>
      <w:r w:rsidR="002904AF" w:rsidRPr="00F94246">
        <w:rPr>
          <w:rFonts w:ascii="Arial" w:hAnsi="Arial" w:cs="Arial"/>
          <w:i/>
          <w:sz w:val="18"/>
          <w:szCs w:val="18"/>
        </w:rPr>
        <w:t xml:space="preserve">ou les </w:t>
      </w:r>
      <w:r w:rsidRPr="00F94246">
        <w:rPr>
          <w:rFonts w:ascii="Arial" w:hAnsi="Arial" w:cs="Arial"/>
          <w:i/>
          <w:sz w:val="18"/>
          <w:szCs w:val="18"/>
        </w:rPr>
        <w:t>case</w:t>
      </w:r>
      <w:r w:rsidR="002904AF" w:rsidRPr="00F94246">
        <w:rPr>
          <w:rFonts w:ascii="Arial" w:hAnsi="Arial" w:cs="Arial"/>
          <w:i/>
          <w:sz w:val="18"/>
          <w:szCs w:val="18"/>
        </w:rPr>
        <w:t>s</w:t>
      </w:r>
      <w:r w:rsidRPr="00F94246">
        <w:rPr>
          <w:rFonts w:ascii="Arial" w:hAnsi="Arial" w:cs="Arial"/>
          <w:i/>
          <w:sz w:val="18"/>
          <w:szCs w:val="18"/>
        </w:rPr>
        <w:t xml:space="preserve"> correspondante</w:t>
      </w:r>
      <w:r w:rsidR="002904AF" w:rsidRPr="00F94246">
        <w:rPr>
          <w:rFonts w:ascii="Arial" w:hAnsi="Arial" w:cs="Arial"/>
          <w:i/>
          <w:sz w:val="18"/>
          <w:szCs w:val="18"/>
        </w:rPr>
        <w:t>s</w:t>
      </w:r>
      <w:r w:rsidRPr="00F94246">
        <w:rPr>
          <w:rFonts w:ascii="Arial" w:hAnsi="Arial" w:cs="Arial"/>
          <w:i/>
          <w:sz w:val="18"/>
          <w:szCs w:val="18"/>
        </w:rPr>
        <w:t>.)</w:t>
      </w:r>
    </w:p>
    <w:p w14:paraId="611E6455" w14:textId="77777777" w:rsidR="001C733C" w:rsidRPr="00F94246" w:rsidRDefault="001C733C" w:rsidP="001C733C">
      <w:pPr>
        <w:pStyle w:val="fcasegauche"/>
        <w:tabs>
          <w:tab w:val="left" w:pos="426"/>
          <w:tab w:val="left" w:pos="851"/>
        </w:tabs>
        <w:spacing w:after="0"/>
        <w:ind w:left="0" w:firstLine="0"/>
        <w:jc w:val="left"/>
        <w:rPr>
          <w:rFonts w:ascii="Arial" w:hAnsi="Arial" w:cs="Arial"/>
        </w:rPr>
      </w:pPr>
    </w:p>
    <w:p w14:paraId="65FC0398" w14:textId="77777777" w:rsidR="002904AF" w:rsidRPr="00F94246" w:rsidRDefault="001C733C" w:rsidP="009B45B9">
      <w:pPr>
        <w:tabs>
          <w:tab w:val="left" w:pos="851"/>
        </w:tabs>
        <w:ind w:left="1695" w:hanging="1695"/>
        <w:rPr>
          <w:rFonts w:ascii="Arial" w:hAnsi="Arial" w:cs="Arial"/>
        </w:rPr>
      </w:pPr>
      <w:r w:rsidRPr="00F94246">
        <w:tab/>
      </w: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tab/>
      </w:r>
      <w:proofErr w:type="gramStart"/>
      <w:r w:rsidR="002904AF" w:rsidRPr="00F94246">
        <w:rPr>
          <w:rFonts w:ascii="Arial" w:hAnsi="Arial" w:cs="Arial"/>
        </w:rPr>
        <w:t>pour</w:t>
      </w:r>
      <w:proofErr w:type="gramEnd"/>
      <w:r w:rsidR="002904AF" w:rsidRPr="00F94246">
        <w:rPr>
          <w:rFonts w:ascii="Arial" w:hAnsi="Arial" w:cs="Arial"/>
        </w:rPr>
        <w:t xml:space="preserve"> signer le présent acte d’engagement en leur nom et pour leur compte</w:t>
      </w:r>
      <w:r w:rsidR="007F68A6" w:rsidRPr="00F94246">
        <w:rPr>
          <w:rFonts w:ascii="Arial" w:hAnsi="Arial" w:cs="Arial"/>
        </w:rPr>
        <w:t xml:space="preserve">, </w:t>
      </w:r>
      <w:r w:rsidR="0021527A" w:rsidRPr="00F94246">
        <w:rPr>
          <w:rFonts w:ascii="Arial" w:hAnsi="Arial" w:cs="Arial"/>
        </w:rPr>
        <w:t xml:space="preserve">pour les représenter vis-à-vis de l’acheteur </w:t>
      </w:r>
      <w:r w:rsidR="007F68A6" w:rsidRPr="00F94246">
        <w:rPr>
          <w:rFonts w:ascii="Arial" w:hAnsi="Arial" w:cs="Arial"/>
        </w:rPr>
        <w:t>et pour coordonner l’ensemble des prestations</w:t>
      </w:r>
      <w:r w:rsidR="00983FF3" w:rsidRPr="00F94246">
        <w:rPr>
          <w:rFonts w:ascii="Arial" w:hAnsi="Arial" w:cs="Arial"/>
        </w:rPr>
        <w:t> ;</w:t>
      </w:r>
    </w:p>
    <w:p w14:paraId="1022BB95" w14:textId="77777777" w:rsidR="002904AF" w:rsidRPr="00F94246" w:rsidRDefault="002904AF" w:rsidP="009D661E">
      <w:pPr>
        <w:tabs>
          <w:tab w:val="left" w:pos="851"/>
        </w:tabs>
        <w:ind w:left="1701"/>
        <w:rPr>
          <w:rFonts w:ascii="Arial" w:hAnsi="Arial" w:cs="Arial"/>
        </w:rPr>
      </w:pPr>
      <w:r w:rsidRPr="00F94246">
        <w:rPr>
          <w:rFonts w:ascii="Arial" w:hAnsi="Arial" w:cs="Arial"/>
          <w:i/>
          <w:sz w:val="18"/>
          <w:szCs w:val="18"/>
        </w:rPr>
        <w:t>(</w:t>
      </w:r>
      <w:proofErr w:type="gramStart"/>
      <w:r w:rsidRPr="00F94246">
        <w:rPr>
          <w:rFonts w:ascii="Arial" w:hAnsi="Arial" w:cs="Arial"/>
          <w:i/>
          <w:sz w:val="18"/>
          <w:szCs w:val="18"/>
        </w:rPr>
        <w:t>joindre</w:t>
      </w:r>
      <w:proofErr w:type="gramEnd"/>
      <w:r w:rsidRPr="00F94246">
        <w:rPr>
          <w:rFonts w:ascii="Arial" w:hAnsi="Arial" w:cs="Arial"/>
          <w:i/>
          <w:sz w:val="18"/>
          <w:szCs w:val="18"/>
        </w:rPr>
        <w:t xml:space="preserve"> les pouvoirs en annexe du présent document</w:t>
      </w:r>
      <w:r w:rsidR="009D661E" w:rsidRPr="00F94246">
        <w:rPr>
          <w:rFonts w:ascii="Arial" w:hAnsi="Arial" w:cs="Arial"/>
          <w:i/>
          <w:sz w:val="18"/>
          <w:szCs w:val="18"/>
        </w:rPr>
        <w:t xml:space="preserve"> en cas de marché public autre que de défense ou de sécurité</w:t>
      </w:r>
      <w:r w:rsidRPr="00F94246">
        <w:rPr>
          <w:rFonts w:ascii="Arial" w:hAnsi="Arial" w:cs="Arial"/>
          <w:i/>
          <w:sz w:val="18"/>
          <w:szCs w:val="18"/>
        </w:rPr>
        <w:t>.</w:t>
      </w:r>
      <w:r w:rsidR="009D661E" w:rsidRPr="00F94246">
        <w:rPr>
          <w:rFonts w:ascii="Arial" w:hAnsi="Arial" w:cs="Arial"/>
          <w:i/>
          <w:sz w:val="18"/>
          <w:szCs w:val="18"/>
        </w:rPr>
        <w:t xml:space="preserve"> Dans le cas contraire, ces documents ont déjà été fournis</w:t>
      </w:r>
      <w:r w:rsidRPr="00F94246">
        <w:rPr>
          <w:rFonts w:ascii="Arial" w:hAnsi="Arial" w:cs="Arial"/>
          <w:i/>
          <w:sz w:val="18"/>
          <w:szCs w:val="18"/>
        </w:rPr>
        <w:t>)</w:t>
      </w:r>
    </w:p>
    <w:p w14:paraId="1F83030C" w14:textId="77777777" w:rsidR="002904AF" w:rsidRPr="00F94246" w:rsidRDefault="002904AF" w:rsidP="001C733C">
      <w:pPr>
        <w:tabs>
          <w:tab w:val="left" w:pos="851"/>
        </w:tabs>
        <w:rPr>
          <w:rFonts w:ascii="Arial" w:hAnsi="Arial" w:cs="Arial"/>
        </w:rPr>
      </w:pPr>
    </w:p>
    <w:p w14:paraId="00189484" w14:textId="77777777" w:rsidR="002904AF" w:rsidRPr="00F94246" w:rsidRDefault="002904AF" w:rsidP="002904AF">
      <w:pPr>
        <w:tabs>
          <w:tab w:val="left" w:pos="851"/>
        </w:tabs>
        <w:ind w:left="1701" w:hanging="850"/>
        <w:jc w:val="both"/>
        <w:rPr>
          <w:rFonts w:ascii="Arial" w:hAnsi="Arial" w:cs="Arial"/>
          <w:iCs/>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tab/>
      </w:r>
      <w:proofErr w:type="gramStart"/>
      <w:r w:rsidRPr="00F94246">
        <w:rPr>
          <w:rFonts w:ascii="Arial" w:hAnsi="Arial" w:cs="Arial"/>
        </w:rPr>
        <w:t>pour</w:t>
      </w:r>
      <w:proofErr w:type="gramEnd"/>
      <w:r w:rsidRPr="00F94246">
        <w:rPr>
          <w:rFonts w:ascii="Arial" w:hAnsi="Arial" w:cs="Arial"/>
        </w:rPr>
        <w:t xml:space="preserve"> signer, en leur nom et pour leur compte, les modifications ultérieures du mar</w:t>
      </w:r>
      <w:r w:rsidR="0021527A" w:rsidRPr="00F94246">
        <w:rPr>
          <w:rFonts w:ascii="Arial" w:hAnsi="Arial" w:cs="Arial"/>
        </w:rPr>
        <w:t>ché public</w:t>
      </w:r>
      <w:r w:rsidRPr="00F94246">
        <w:rPr>
          <w:rFonts w:ascii="Arial" w:hAnsi="Arial" w:cs="Arial"/>
        </w:rPr>
        <w:t> ;</w:t>
      </w:r>
    </w:p>
    <w:p w14:paraId="4A06456C" w14:textId="77777777" w:rsidR="00BE6078" w:rsidRPr="00F94246" w:rsidRDefault="009D661E" w:rsidP="009D661E">
      <w:pPr>
        <w:tabs>
          <w:tab w:val="left" w:pos="851"/>
        </w:tabs>
        <w:ind w:left="1701"/>
        <w:rPr>
          <w:rFonts w:ascii="Arial" w:hAnsi="Arial" w:cs="Arial"/>
        </w:rPr>
      </w:pPr>
      <w:r w:rsidRPr="00F94246">
        <w:rPr>
          <w:rFonts w:ascii="Arial" w:hAnsi="Arial" w:cs="Arial"/>
          <w:i/>
          <w:sz w:val="18"/>
          <w:szCs w:val="18"/>
        </w:rPr>
        <w:t>(</w:t>
      </w:r>
      <w:proofErr w:type="gramStart"/>
      <w:r w:rsidRPr="00F94246">
        <w:rPr>
          <w:rFonts w:ascii="Arial" w:hAnsi="Arial" w:cs="Arial"/>
          <w:i/>
          <w:sz w:val="18"/>
          <w:szCs w:val="18"/>
        </w:rPr>
        <w:t>joindre</w:t>
      </w:r>
      <w:proofErr w:type="gramEnd"/>
      <w:r w:rsidRPr="00F94246">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6DA22649" w14:textId="77777777" w:rsidR="002904AF" w:rsidRPr="00F94246" w:rsidRDefault="002904AF" w:rsidP="002904AF">
      <w:pPr>
        <w:tabs>
          <w:tab w:val="left" w:pos="851"/>
        </w:tabs>
        <w:rPr>
          <w:rFonts w:ascii="Arial" w:hAnsi="Arial" w:cs="Arial"/>
          <w:iCs/>
        </w:rPr>
      </w:pPr>
    </w:p>
    <w:p w14:paraId="00A3B523" w14:textId="77777777" w:rsidR="009D661E" w:rsidRPr="00F94246" w:rsidRDefault="002904AF" w:rsidP="002904AF">
      <w:pPr>
        <w:tabs>
          <w:tab w:val="left" w:pos="851"/>
        </w:tabs>
        <w:ind w:left="1134" w:hanging="850"/>
        <w:rPr>
          <w:rFonts w:ascii="Arial" w:hAnsi="Arial" w:cs="Arial"/>
        </w:rPr>
      </w:pPr>
      <w:r w:rsidRPr="00F94246">
        <w:tab/>
      </w: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rPr>
          <w:rFonts w:ascii="Arial" w:hAnsi="Arial" w:cs="Arial"/>
          <w:i/>
          <w:iCs/>
        </w:rPr>
        <w:t xml:space="preserve"> </w:t>
      </w:r>
      <w:r w:rsidRPr="00F94246">
        <w:rPr>
          <w:rFonts w:ascii="Arial" w:hAnsi="Arial" w:cs="Arial"/>
        </w:rPr>
        <w:tab/>
      </w:r>
      <w:proofErr w:type="gramStart"/>
      <w:r w:rsidRPr="00F94246">
        <w:rPr>
          <w:rFonts w:ascii="Arial" w:hAnsi="Arial" w:cs="Arial"/>
        </w:rPr>
        <w:t>ont</w:t>
      </w:r>
      <w:proofErr w:type="gramEnd"/>
      <w:r w:rsidRPr="00F94246">
        <w:rPr>
          <w:rFonts w:ascii="Arial" w:hAnsi="Arial" w:cs="Arial"/>
        </w:rPr>
        <w:t xml:space="preserve"> donné mandat au mandataire dans les conditions définies par les pouvoirs joints en annexe</w:t>
      </w:r>
      <w:r w:rsidR="009D661E" w:rsidRPr="00F94246">
        <w:rPr>
          <w:rFonts w:ascii="Arial" w:hAnsi="Arial" w:cs="Arial"/>
        </w:rPr>
        <w:t>.</w:t>
      </w:r>
    </w:p>
    <w:p w14:paraId="2368A182" w14:textId="77777777" w:rsidR="002904AF" w:rsidRPr="00F94246" w:rsidRDefault="009D661E" w:rsidP="009D661E">
      <w:pPr>
        <w:tabs>
          <w:tab w:val="left" w:pos="851"/>
        </w:tabs>
        <w:ind w:left="1701"/>
        <w:rPr>
          <w:rFonts w:ascii="Arial" w:hAnsi="Arial" w:cs="Arial"/>
          <w:i/>
          <w:sz w:val="18"/>
          <w:szCs w:val="18"/>
        </w:rPr>
      </w:pPr>
      <w:r w:rsidRPr="00F94246">
        <w:rPr>
          <w:rFonts w:ascii="Arial" w:hAnsi="Arial" w:cs="Arial"/>
          <w:i/>
          <w:sz w:val="18"/>
          <w:szCs w:val="18"/>
        </w:rPr>
        <w:t>(</w:t>
      </w:r>
      <w:proofErr w:type="gramStart"/>
      <w:r w:rsidRPr="00F94246">
        <w:rPr>
          <w:rFonts w:ascii="Arial" w:hAnsi="Arial" w:cs="Arial"/>
          <w:i/>
          <w:sz w:val="18"/>
          <w:szCs w:val="18"/>
        </w:rPr>
        <w:t>hors</w:t>
      </w:r>
      <w:proofErr w:type="gramEnd"/>
      <w:r w:rsidRPr="00F94246">
        <w:rPr>
          <w:rFonts w:ascii="Arial" w:hAnsi="Arial" w:cs="Arial"/>
          <w:i/>
          <w:sz w:val="18"/>
          <w:szCs w:val="18"/>
        </w:rPr>
        <w:t xml:space="preserve"> cas des marchés de défense ou de sécurité dans lequel ces documents ont déjà été fournis)</w:t>
      </w:r>
      <w:r w:rsidR="002904AF" w:rsidRPr="00F94246">
        <w:rPr>
          <w:rFonts w:ascii="Arial" w:hAnsi="Arial" w:cs="Arial"/>
          <w:i/>
          <w:sz w:val="18"/>
          <w:szCs w:val="18"/>
        </w:rPr>
        <w:t>.</w:t>
      </w:r>
    </w:p>
    <w:p w14:paraId="0008CF00" w14:textId="77777777" w:rsidR="002904AF" w:rsidRPr="00F94246" w:rsidRDefault="002904AF" w:rsidP="002904AF">
      <w:pPr>
        <w:tabs>
          <w:tab w:val="left" w:pos="851"/>
        </w:tabs>
        <w:ind w:left="1134" w:hanging="850"/>
        <w:rPr>
          <w:rFonts w:ascii="Arial" w:hAnsi="Arial" w:cs="Arial"/>
          <w:i/>
          <w:sz w:val="18"/>
          <w:szCs w:val="18"/>
        </w:rPr>
      </w:pPr>
    </w:p>
    <w:p w14:paraId="6CF9D8A6" w14:textId="77777777" w:rsidR="001C733C" w:rsidRPr="00F94246" w:rsidRDefault="001C733C" w:rsidP="001C733C">
      <w:pPr>
        <w:tabs>
          <w:tab w:val="left" w:pos="851"/>
        </w:tabs>
        <w:rPr>
          <w:rFonts w:ascii="Arial" w:hAnsi="Arial" w:cs="Arial"/>
          <w:i/>
          <w:sz w:val="18"/>
          <w:szCs w:val="18"/>
        </w:rPr>
      </w:pPr>
    </w:p>
    <w:p w14:paraId="47F94FDB" w14:textId="77777777" w:rsidR="00036500" w:rsidRPr="00F94246" w:rsidRDefault="0021527A" w:rsidP="006C4338">
      <w:pPr>
        <w:tabs>
          <w:tab w:val="left" w:pos="851"/>
        </w:tabs>
        <w:rPr>
          <w:rFonts w:ascii="Arial" w:hAnsi="Arial" w:cs="Arial"/>
          <w:i/>
          <w:sz w:val="18"/>
          <w:szCs w:val="18"/>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t xml:space="preserve"> </w:t>
      </w:r>
      <w:r w:rsidRPr="00F94246">
        <w:rPr>
          <w:rFonts w:ascii="Arial" w:hAnsi="Arial" w:cs="Arial"/>
        </w:rPr>
        <w:t>L</w:t>
      </w:r>
      <w:r w:rsidR="00036500" w:rsidRPr="00F94246">
        <w:rPr>
          <w:rFonts w:ascii="Arial" w:hAnsi="Arial" w:cs="Arial"/>
        </w:rPr>
        <w:t>es membres du groupement</w:t>
      </w:r>
      <w:r w:rsidR="00332B12" w:rsidRPr="00F94246">
        <w:rPr>
          <w:rFonts w:ascii="Arial" w:hAnsi="Arial" w:cs="Arial"/>
        </w:rPr>
        <w:t>, qui signent le présent acte d’engagement</w:t>
      </w:r>
      <w:r w:rsidR="00036500" w:rsidRPr="00F94246">
        <w:rPr>
          <w:rFonts w:ascii="Arial" w:hAnsi="Arial" w:cs="Arial"/>
        </w:rPr>
        <w:t> :</w:t>
      </w:r>
    </w:p>
    <w:p w14:paraId="42795183" w14:textId="77777777" w:rsidR="00036500" w:rsidRPr="00F94246" w:rsidRDefault="00036500" w:rsidP="006F3DF9">
      <w:pPr>
        <w:tabs>
          <w:tab w:val="left" w:pos="851"/>
        </w:tabs>
        <w:rPr>
          <w:rFonts w:ascii="Arial" w:hAnsi="Arial" w:cs="Arial"/>
        </w:rPr>
      </w:pPr>
      <w:r w:rsidRPr="00F94246">
        <w:rPr>
          <w:rFonts w:ascii="Arial" w:hAnsi="Arial" w:cs="Arial"/>
          <w:i/>
          <w:sz w:val="18"/>
          <w:szCs w:val="18"/>
        </w:rPr>
        <w:t>(Cocher la case correspondante.)</w:t>
      </w:r>
    </w:p>
    <w:p w14:paraId="4338D6F9" w14:textId="77777777" w:rsidR="00036500" w:rsidRPr="00F94246" w:rsidRDefault="00036500" w:rsidP="005846FB">
      <w:pPr>
        <w:tabs>
          <w:tab w:val="left" w:pos="851"/>
        </w:tabs>
        <w:rPr>
          <w:rFonts w:ascii="Arial" w:hAnsi="Arial" w:cs="Arial"/>
        </w:rPr>
      </w:pPr>
    </w:p>
    <w:p w14:paraId="769BD3C3" w14:textId="77777777" w:rsidR="00AE7831" w:rsidRPr="00F94246" w:rsidRDefault="00AE7831" w:rsidP="009B45B9">
      <w:pPr>
        <w:tabs>
          <w:tab w:val="left" w:pos="851"/>
        </w:tabs>
        <w:ind w:left="1701" w:hanging="850"/>
        <w:jc w:val="both"/>
        <w:rPr>
          <w:rFonts w:ascii="Arial" w:hAnsi="Arial" w:cs="Arial"/>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tab/>
      </w:r>
      <w:proofErr w:type="gramStart"/>
      <w:r w:rsidRPr="00F94246">
        <w:rPr>
          <w:rFonts w:ascii="Arial" w:hAnsi="Arial" w:cs="Arial"/>
        </w:rPr>
        <w:t>donnent</w:t>
      </w:r>
      <w:proofErr w:type="gramEnd"/>
      <w:r w:rsidRPr="00F94246">
        <w:rPr>
          <w:rFonts w:ascii="Arial" w:hAnsi="Arial" w:cs="Arial"/>
        </w:rPr>
        <w:t xml:space="preserve"> mandat au mandataire, qui l’accepte, pour les représenter vis-à-vis de l’acheteur et pour coordonner l’ensemble des prestations ;</w:t>
      </w:r>
    </w:p>
    <w:p w14:paraId="5317E0B7" w14:textId="77777777" w:rsidR="00AE7831" w:rsidRPr="00F94246" w:rsidRDefault="00AE7831" w:rsidP="009B45B9">
      <w:pPr>
        <w:tabs>
          <w:tab w:val="left" w:pos="851"/>
        </w:tabs>
        <w:ind w:left="1701" w:hanging="850"/>
        <w:jc w:val="both"/>
      </w:pPr>
    </w:p>
    <w:p w14:paraId="5614B681" w14:textId="77777777" w:rsidR="00036500" w:rsidRPr="00F94246" w:rsidRDefault="00036500" w:rsidP="009B45B9">
      <w:pPr>
        <w:tabs>
          <w:tab w:val="left" w:pos="851"/>
        </w:tabs>
        <w:ind w:left="1701" w:hanging="850"/>
        <w:jc w:val="both"/>
        <w:rPr>
          <w:rFonts w:ascii="Arial" w:hAnsi="Arial" w:cs="Arial"/>
          <w:iCs/>
        </w:rPr>
      </w:pPr>
      <w:r w:rsidRPr="00F94246">
        <w:fldChar w:fldCharType="begin">
          <w:ffData>
            <w:name w:val=""/>
            <w:enabled/>
            <w:calcOnExit w:val="0"/>
            <w:checkBox>
              <w:size w:val="20"/>
              <w:default w:val="0"/>
            </w:checkBox>
          </w:ffData>
        </w:fldChar>
      </w:r>
      <w:r w:rsidRPr="00F94246">
        <w:instrText xml:space="preserve"> FORMCHECKBOX </w:instrText>
      </w:r>
      <w:r w:rsidRPr="00F94246">
        <w:fldChar w:fldCharType="end"/>
      </w:r>
      <w:r w:rsidRPr="00F94246">
        <w:rPr>
          <w:rFonts w:ascii="Arial" w:hAnsi="Arial" w:cs="Arial"/>
        </w:rPr>
        <w:tab/>
      </w:r>
      <w:proofErr w:type="gramStart"/>
      <w:r w:rsidRPr="00F94246">
        <w:rPr>
          <w:rFonts w:ascii="Arial" w:hAnsi="Arial" w:cs="Arial"/>
        </w:rPr>
        <w:t>donnent</w:t>
      </w:r>
      <w:proofErr w:type="gramEnd"/>
      <w:r w:rsidRPr="00F94246">
        <w:rPr>
          <w:rFonts w:ascii="Arial" w:hAnsi="Arial" w:cs="Arial"/>
        </w:rPr>
        <w:t xml:space="preserve"> mandat au mandataire, qui l’accepte, pour signer, en leur nom et pour leur compte, </w:t>
      </w:r>
      <w:r w:rsidR="004A7169" w:rsidRPr="00F94246">
        <w:rPr>
          <w:rFonts w:ascii="Arial" w:hAnsi="Arial" w:cs="Arial"/>
        </w:rPr>
        <w:t>les</w:t>
      </w:r>
      <w:r w:rsidRPr="00F94246">
        <w:rPr>
          <w:rFonts w:ascii="Arial" w:hAnsi="Arial" w:cs="Arial"/>
        </w:rPr>
        <w:t xml:space="preserve"> modifications ultérieures du marché </w:t>
      </w:r>
      <w:r w:rsidR="00930A5C" w:rsidRPr="00F94246">
        <w:rPr>
          <w:rFonts w:ascii="Arial" w:hAnsi="Arial" w:cs="Arial"/>
        </w:rPr>
        <w:t>public</w:t>
      </w:r>
      <w:r w:rsidRPr="00F94246">
        <w:rPr>
          <w:rFonts w:ascii="Arial" w:hAnsi="Arial" w:cs="Arial"/>
        </w:rPr>
        <w:t> ;</w:t>
      </w:r>
    </w:p>
    <w:p w14:paraId="73AA4D86" w14:textId="77777777" w:rsidR="00036500" w:rsidRPr="00F94246" w:rsidRDefault="00036500" w:rsidP="006C4338">
      <w:pPr>
        <w:tabs>
          <w:tab w:val="left" w:pos="851"/>
        </w:tabs>
        <w:rPr>
          <w:rFonts w:ascii="Arial" w:hAnsi="Arial" w:cs="Arial"/>
          <w:iCs/>
        </w:rPr>
      </w:pPr>
    </w:p>
    <w:p w14:paraId="676D05A3" w14:textId="77777777" w:rsidR="00036500" w:rsidRPr="00F94246" w:rsidRDefault="00844DAA" w:rsidP="009B45B9">
      <w:pPr>
        <w:tabs>
          <w:tab w:val="left" w:pos="851"/>
        </w:tabs>
        <w:ind w:left="1134" w:hanging="850"/>
        <w:rPr>
          <w:rFonts w:ascii="Arial" w:hAnsi="Arial" w:cs="Arial"/>
          <w:i/>
          <w:sz w:val="18"/>
          <w:szCs w:val="18"/>
        </w:rPr>
      </w:pPr>
      <w:r w:rsidRPr="00F94246">
        <w:tab/>
      </w:r>
      <w:r w:rsidR="00036500" w:rsidRPr="00F94246">
        <w:fldChar w:fldCharType="begin">
          <w:ffData>
            <w:name w:val=""/>
            <w:enabled/>
            <w:calcOnExit w:val="0"/>
            <w:checkBox>
              <w:size w:val="20"/>
              <w:default w:val="0"/>
            </w:checkBox>
          </w:ffData>
        </w:fldChar>
      </w:r>
      <w:r w:rsidR="00036500" w:rsidRPr="00F94246">
        <w:instrText xml:space="preserve"> FORMCHECKBOX </w:instrText>
      </w:r>
      <w:r w:rsidR="00036500" w:rsidRPr="00F94246">
        <w:fldChar w:fldCharType="end"/>
      </w:r>
      <w:r w:rsidR="00036500" w:rsidRPr="00F94246">
        <w:rPr>
          <w:rFonts w:ascii="Arial" w:hAnsi="Arial" w:cs="Arial"/>
          <w:i/>
          <w:iCs/>
        </w:rPr>
        <w:t xml:space="preserve"> </w:t>
      </w:r>
      <w:r w:rsidR="00036500" w:rsidRPr="00F94246">
        <w:rPr>
          <w:rFonts w:ascii="Arial" w:hAnsi="Arial" w:cs="Arial"/>
        </w:rPr>
        <w:tab/>
      </w:r>
      <w:proofErr w:type="gramStart"/>
      <w:r w:rsidR="00036500" w:rsidRPr="00F94246">
        <w:rPr>
          <w:rFonts w:ascii="Arial" w:hAnsi="Arial" w:cs="Arial"/>
        </w:rPr>
        <w:t>donnent</w:t>
      </w:r>
      <w:proofErr w:type="gramEnd"/>
      <w:r w:rsidR="00036500" w:rsidRPr="00F94246">
        <w:rPr>
          <w:rFonts w:ascii="Arial" w:hAnsi="Arial" w:cs="Arial"/>
        </w:rPr>
        <w:t xml:space="preserve"> mandat au mandataire dans les conditions définies ci-dessous</w:t>
      </w:r>
      <w:r w:rsidRPr="00F94246">
        <w:rPr>
          <w:rFonts w:ascii="Arial" w:hAnsi="Arial" w:cs="Arial"/>
        </w:rPr>
        <w:t> :</w:t>
      </w:r>
    </w:p>
    <w:p w14:paraId="5C7E3713" w14:textId="77777777" w:rsidR="00036500" w:rsidRPr="00F94246" w:rsidRDefault="00844DAA" w:rsidP="009B45B9">
      <w:pPr>
        <w:tabs>
          <w:tab w:val="left" w:pos="851"/>
        </w:tabs>
        <w:ind w:left="1134" w:hanging="850"/>
        <w:rPr>
          <w:rFonts w:ascii="Arial" w:hAnsi="Arial" w:cs="Arial"/>
        </w:rPr>
      </w:pPr>
      <w:r w:rsidRPr="00F94246">
        <w:rPr>
          <w:rFonts w:ascii="Arial" w:hAnsi="Arial" w:cs="Arial"/>
          <w:i/>
          <w:sz w:val="18"/>
          <w:szCs w:val="18"/>
        </w:rPr>
        <w:tab/>
      </w:r>
      <w:r w:rsidRPr="00F94246">
        <w:rPr>
          <w:rFonts w:ascii="Arial" w:hAnsi="Arial" w:cs="Arial"/>
          <w:i/>
          <w:sz w:val="18"/>
          <w:szCs w:val="18"/>
        </w:rPr>
        <w:tab/>
      </w:r>
      <w:r w:rsidRPr="00F94246">
        <w:rPr>
          <w:rFonts w:ascii="Arial" w:hAnsi="Arial" w:cs="Arial"/>
          <w:i/>
          <w:sz w:val="18"/>
          <w:szCs w:val="18"/>
        </w:rPr>
        <w:tab/>
      </w:r>
      <w:r w:rsidR="00036500" w:rsidRPr="00F94246">
        <w:rPr>
          <w:rFonts w:ascii="Arial" w:hAnsi="Arial" w:cs="Arial"/>
          <w:i/>
          <w:sz w:val="18"/>
          <w:szCs w:val="18"/>
        </w:rPr>
        <w:t>(Donner des précisions sur l’étendue du mandat.)</w:t>
      </w:r>
    </w:p>
    <w:p w14:paraId="7113AD37" w14:textId="77777777" w:rsidR="009B1CD0" w:rsidRPr="00F94246"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RPr="00F94246" w14:paraId="5DD59193"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1AE9049A" w14:textId="77777777" w:rsidR="00332B12" w:rsidRPr="00F94246" w:rsidRDefault="00332B12" w:rsidP="00B054DA">
            <w:pPr>
              <w:tabs>
                <w:tab w:val="left" w:pos="851"/>
              </w:tabs>
              <w:jc w:val="center"/>
              <w:rPr>
                <w:rFonts w:ascii="Arial" w:hAnsi="Arial" w:cs="Arial"/>
                <w:b/>
                <w:bCs/>
              </w:rPr>
            </w:pPr>
            <w:r w:rsidRPr="00F94246">
              <w:rPr>
                <w:rFonts w:ascii="Arial" w:hAnsi="Arial" w:cs="Arial"/>
                <w:b/>
                <w:bCs/>
              </w:rPr>
              <w:t>Nom, prénom et qualité</w:t>
            </w:r>
          </w:p>
          <w:p w14:paraId="786257E4" w14:textId="77777777" w:rsidR="00332B12" w:rsidRPr="00F94246" w:rsidRDefault="00332B12" w:rsidP="00B054DA">
            <w:pPr>
              <w:tabs>
                <w:tab w:val="left" w:pos="851"/>
              </w:tabs>
              <w:jc w:val="center"/>
              <w:rPr>
                <w:rFonts w:ascii="Arial" w:hAnsi="Arial" w:cs="Arial"/>
                <w:b/>
                <w:bCs/>
              </w:rPr>
            </w:pPr>
            <w:proofErr w:type="gramStart"/>
            <w:r w:rsidRPr="00F94246">
              <w:rPr>
                <w:rFonts w:ascii="Arial" w:hAnsi="Arial" w:cs="Arial"/>
                <w:b/>
                <w:bCs/>
              </w:rPr>
              <w:t>du</w:t>
            </w:r>
            <w:proofErr w:type="gramEnd"/>
            <w:r w:rsidRPr="00F94246">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FD2BEC3" w14:textId="77777777" w:rsidR="00332B12" w:rsidRPr="00F94246" w:rsidRDefault="00332B12" w:rsidP="00B054DA">
            <w:pPr>
              <w:tabs>
                <w:tab w:val="left" w:pos="851"/>
              </w:tabs>
              <w:jc w:val="center"/>
              <w:rPr>
                <w:rFonts w:ascii="Arial" w:hAnsi="Arial" w:cs="Arial"/>
                <w:b/>
                <w:bCs/>
              </w:rPr>
            </w:pPr>
            <w:r w:rsidRPr="00F94246">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ED1F47" w14:textId="77777777" w:rsidR="00332B12" w:rsidRPr="00F94246" w:rsidRDefault="00332B12" w:rsidP="00B054DA">
            <w:pPr>
              <w:tabs>
                <w:tab w:val="left" w:pos="851"/>
              </w:tabs>
              <w:jc w:val="center"/>
              <w:rPr>
                <w:rFonts w:ascii="Arial" w:hAnsi="Arial" w:cs="Arial"/>
                <w:b/>
                <w:bCs/>
              </w:rPr>
            </w:pPr>
            <w:r w:rsidRPr="00F94246">
              <w:rPr>
                <w:rFonts w:ascii="Arial" w:hAnsi="Arial" w:cs="Arial"/>
                <w:b/>
                <w:bCs/>
              </w:rPr>
              <w:t>Signature</w:t>
            </w:r>
          </w:p>
        </w:tc>
      </w:tr>
      <w:tr w:rsidR="00332B12" w:rsidRPr="00F94246" w14:paraId="4D7869A9" w14:textId="77777777" w:rsidTr="00B054DA">
        <w:trPr>
          <w:trHeight w:val="1021"/>
        </w:trPr>
        <w:tc>
          <w:tcPr>
            <w:tcW w:w="4644" w:type="dxa"/>
            <w:tcBorders>
              <w:top w:val="single" w:sz="4" w:space="0" w:color="000000"/>
              <w:left w:val="single" w:sz="4" w:space="0" w:color="000000"/>
            </w:tcBorders>
            <w:shd w:val="clear" w:color="auto" w:fill="CCFFFF"/>
          </w:tcPr>
          <w:p w14:paraId="653EA9BE" w14:textId="77777777" w:rsidR="00332B12" w:rsidRPr="00F94246"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3002B9BD" w14:textId="77777777" w:rsidR="00332B12" w:rsidRPr="00F94246"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739C47B9" w14:textId="77777777" w:rsidR="00332B12" w:rsidRPr="00F94246" w:rsidRDefault="00332B12" w:rsidP="00B054DA">
            <w:pPr>
              <w:tabs>
                <w:tab w:val="left" w:pos="851"/>
              </w:tabs>
              <w:snapToGrid w:val="0"/>
              <w:jc w:val="both"/>
              <w:rPr>
                <w:rFonts w:ascii="Arial" w:hAnsi="Arial" w:cs="Arial"/>
                <w:b/>
                <w:bCs/>
              </w:rPr>
            </w:pPr>
          </w:p>
        </w:tc>
      </w:tr>
      <w:tr w:rsidR="00332B12" w:rsidRPr="00F94246" w14:paraId="3EEAF118" w14:textId="77777777" w:rsidTr="00B054DA">
        <w:trPr>
          <w:trHeight w:val="1021"/>
        </w:trPr>
        <w:tc>
          <w:tcPr>
            <w:tcW w:w="4644" w:type="dxa"/>
            <w:tcBorders>
              <w:left w:val="single" w:sz="4" w:space="0" w:color="000000"/>
            </w:tcBorders>
            <w:shd w:val="clear" w:color="auto" w:fill="auto"/>
          </w:tcPr>
          <w:p w14:paraId="1F7A5023" w14:textId="77777777" w:rsidR="00332B12" w:rsidRPr="00F94246"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32611D17" w14:textId="77777777" w:rsidR="00332B12" w:rsidRPr="00F94246"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2A5D50B" w14:textId="77777777" w:rsidR="00332B12" w:rsidRPr="00F94246" w:rsidRDefault="00332B12" w:rsidP="00B054DA">
            <w:pPr>
              <w:tabs>
                <w:tab w:val="left" w:pos="851"/>
              </w:tabs>
              <w:snapToGrid w:val="0"/>
              <w:jc w:val="both"/>
              <w:rPr>
                <w:rFonts w:ascii="Arial" w:hAnsi="Arial" w:cs="Arial"/>
                <w:b/>
                <w:bCs/>
              </w:rPr>
            </w:pPr>
          </w:p>
        </w:tc>
      </w:tr>
      <w:tr w:rsidR="00332B12" w:rsidRPr="00F94246" w14:paraId="32A2867B" w14:textId="77777777" w:rsidTr="00B054DA">
        <w:trPr>
          <w:trHeight w:val="1021"/>
        </w:trPr>
        <w:tc>
          <w:tcPr>
            <w:tcW w:w="4644" w:type="dxa"/>
            <w:tcBorders>
              <w:left w:val="single" w:sz="4" w:space="0" w:color="000000"/>
            </w:tcBorders>
            <w:shd w:val="clear" w:color="auto" w:fill="CCFFFF"/>
          </w:tcPr>
          <w:p w14:paraId="56300759" w14:textId="77777777" w:rsidR="00332B12" w:rsidRPr="00F94246"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B96D52D" w14:textId="77777777" w:rsidR="00332B12" w:rsidRPr="00F94246"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347CCBC8" w14:textId="77777777" w:rsidR="00332B12" w:rsidRPr="00F94246" w:rsidRDefault="00332B12" w:rsidP="00B054DA">
            <w:pPr>
              <w:tabs>
                <w:tab w:val="left" w:pos="851"/>
              </w:tabs>
              <w:snapToGrid w:val="0"/>
              <w:jc w:val="both"/>
              <w:rPr>
                <w:rFonts w:ascii="Arial" w:hAnsi="Arial" w:cs="Arial"/>
                <w:b/>
                <w:bCs/>
              </w:rPr>
            </w:pPr>
          </w:p>
        </w:tc>
      </w:tr>
      <w:tr w:rsidR="00332B12" w:rsidRPr="00F94246" w14:paraId="689B8523" w14:textId="77777777" w:rsidTr="00B054DA">
        <w:trPr>
          <w:trHeight w:val="1021"/>
        </w:trPr>
        <w:tc>
          <w:tcPr>
            <w:tcW w:w="4644" w:type="dxa"/>
            <w:tcBorders>
              <w:left w:val="single" w:sz="4" w:space="0" w:color="000000"/>
            </w:tcBorders>
            <w:shd w:val="clear" w:color="auto" w:fill="auto"/>
          </w:tcPr>
          <w:p w14:paraId="200DF9D2" w14:textId="77777777" w:rsidR="00332B12" w:rsidRPr="00F94246"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335BEA9" w14:textId="77777777" w:rsidR="00332B12" w:rsidRPr="00F94246"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4FE03D46" w14:textId="77777777" w:rsidR="00332B12" w:rsidRPr="00F94246" w:rsidRDefault="00332B12" w:rsidP="00B054DA">
            <w:pPr>
              <w:tabs>
                <w:tab w:val="left" w:pos="851"/>
              </w:tabs>
              <w:snapToGrid w:val="0"/>
              <w:jc w:val="both"/>
              <w:rPr>
                <w:rFonts w:ascii="Arial" w:hAnsi="Arial" w:cs="Arial"/>
                <w:b/>
                <w:bCs/>
              </w:rPr>
            </w:pPr>
          </w:p>
        </w:tc>
      </w:tr>
      <w:tr w:rsidR="00332B12" w:rsidRPr="00F94246" w14:paraId="69DA7903" w14:textId="77777777" w:rsidTr="00B054DA">
        <w:trPr>
          <w:trHeight w:val="1021"/>
        </w:trPr>
        <w:tc>
          <w:tcPr>
            <w:tcW w:w="4644" w:type="dxa"/>
            <w:tcBorders>
              <w:left w:val="single" w:sz="4" w:space="0" w:color="000000"/>
              <w:bottom w:val="single" w:sz="4" w:space="0" w:color="000000"/>
            </w:tcBorders>
            <w:shd w:val="clear" w:color="auto" w:fill="CCFFFF"/>
          </w:tcPr>
          <w:p w14:paraId="314F8055" w14:textId="77777777" w:rsidR="00332B12" w:rsidRPr="00F94246"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51FB16F1" w14:textId="77777777" w:rsidR="00332B12" w:rsidRPr="00F94246"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28AC0221" w14:textId="77777777" w:rsidR="00332B12" w:rsidRPr="00F94246" w:rsidRDefault="00332B12" w:rsidP="00B054DA">
            <w:pPr>
              <w:tabs>
                <w:tab w:val="left" w:pos="851"/>
              </w:tabs>
              <w:snapToGrid w:val="0"/>
              <w:jc w:val="both"/>
              <w:rPr>
                <w:rFonts w:ascii="Arial" w:hAnsi="Arial" w:cs="Arial"/>
                <w:b/>
                <w:bCs/>
              </w:rPr>
            </w:pPr>
          </w:p>
        </w:tc>
      </w:tr>
    </w:tbl>
    <w:p w14:paraId="7D615DCC" w14:textId="77777777" w:rsidR="00332B12" w:rsidRPr="00F94246" w:rsidRDefault="00332B12" w:rsidP="00332B12">
      <w:pPr>
        <w:tabs>
          <w:tab w:val="left" w:pos="851"/>
        </w:tabs>
        <w:jc w:val="both"/>
        <w:rPr>
          <w:rFonts w:ascii="Arial" w:hAnsi="Arial" w:cs="Arial"/>
        </w:rPr>
      </w:pPr>
      <w:r w:rsidRPr="00F94246">
        <w:rPr>
          <w:rFonts w:ascii="Arial" w:hAnsi="Arial" w:cs="Arial"/>
          <w:sz w:val="18"/>
          <w:szCs w:val="18"/>
        </w:rPr>
        <w:t>(*) Le signataire doit avoir le pouvoir d’engager la personne qu’il représente.</w:t>
      </w:r>
    </w:p>
    <w:p w14:paraId="1B586907" w14:textId="77777777" w:rsidR="009B1CD0" w:rsidRPr="00F94246"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F94246" w14:paraId="0EA9C06C" w14:textId="77777777">
        <w:tc>
          <w:tcPr>
            <w:tcW w:w="10277" w:type="dxa"/>
            <w:shd w:val="clear" w:color="auto" w:fill="66CCFF"/>
          </w:tcPr>
          <w:p w14:paraId="29C1E638" w14:textId="77777777" w:rsidR="009B1CD0" w:rsidRPr="00F94246" w:rsidRDefault="008B2A38" w:rsidP="006B5057">
            <w:r w:rsidRPr="00F94246">
              <w:rPr>
                <w:rFonts w:ascii="Arial" w:hAnsi="Arial" w:cs="Arial"/>
              </w:rPr>
              <w:br w:type="page"/>
            </w:r>
            <w:r w:rsidR="009B1CD0" w:rsidRPr="00F94246">
              <w:rPr>
                <w:sz w:val="22"/>
                <w:szCs w:val="22"/>
              </w:rPr>
              <w:t xml:space="preserve">D - Identification </w:t>
            </w:r>
            <w:r w:rsidR="001C40C0" w:rsidRPr="00F94246">
              <w:rPr>
                <w:sz w:val="22"/>
                <w:szCs w:val="22"/>
              </w:rPr>
              <w:t>et signature de l’acheteur</w:t>
            </w:r>
            <w:r w:rsidR="009B1CD0" w:rsidRPr="00F94246">
              <w:rPr>
                <w:sz w:val="22"/>
                <w:szCs w:val="22"/>
              </w:rPr>
              <w:t>.</w:t>
            </w:r>
          </w:p>
        </w:tc>
      </w:tr>
    </w:tbl>
    <w:p w14:paraId="55C69FF1" w14:textId="77777777" w:rsidR="009B1CD0" w:rsidRPr="00F94246" w:rsidRDefault="009B1CD0" w:rsidP="006C4338">
      <w:pPr>
        <w:tabs>
          <w:tab w:val="left" w:pos="851"/>
        </w:tabs>
      </w:pPr>
    </w:p>
    <w:p w14:paraId="3FF2C0AF" w14:textId="77777777" w:rsidR="009B1CD0" w:rsidRPr="00F94246"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F94246">
        <w:rPr>
          <w:rFonts w:ascii="Wingdings" w:eastAsia="Wingdings" w:hAnsi="Wingdings" w:cs="Wingdings"/>
          <w:b w:val="0"/>
          <w:color w:val="66CCFF"/>
          <w:spacing w:val="-10"/>
        </w:rPr>
        <w:t></w:t>
      </w:r>
      <w:r w:rsidRPr="00F94246">
        <w:rPr>
          <w:rFonts w:ascii="Arial" w:eastAsia="Arial" w:hAnsi="Arial" w:cs="Arial"/>
          <w:spacing w:val="-10"/>
        </w:rPr>
        <w:t xml:space="preserve">  </w:t>
      </w:r>
      <w:r w:rsidRPr="00F94246">
        <w:rPr>
          <w:rFonts w:ascii="Arial" w:hAnsi="Arial" w:cs="Arial"/>
          <w:b w:val="0"/>
          <w:bCs/>
          <w:iCs/>
        </w:rPr>
        <w:t>Désignation</w:t>
      </w:r>
      <w:proofErr w:type="gramEnd"/>
      <w:r w:rsidRPr="00F94246">
        <w:rPr>
          <w:rFonts w:ascii="Arial" w:hAnsi="Arial" w:cs="Arial"/>
          <w:b w:val="0"/>
          <w:bCs/>
          <w:iCs/>
        </w:rPr>
        <w:t xml:space="preserve"> </w:t>
      </w:r>
      <w:r w:rsidR="001C40C0" w:rsidRPr="00F94246">
        <w:rPr>
          <w:rFonts w:ascii="Arial" w:hAnsi="Arial" w:cs="Arial"/>
          <w:b w:val="0"/>
          <w:bCs/>
          <w:iCs/>
        </w:rPr>
        <w:t>de l’acheteur</w:t>
      </w:r>
    </w:p>
    <w:p w14:paraId="5ED6D523" w14:textId="77777777" w:rsidR="009B1CD0" w:rsidRPr="00F94246" w:rsidRDefault="009B1CD0" w:rsidP="006B5057">
      <w:pPr>
        <w:pStyle w:val="Titre1"/>
        <w:tabs>
          <w:tab w:val="left" w:pos="851"/>
        </w:tabs>
        <w:ind w:left="0"/>
        <w:jc w:val="both"/>
        <w:rPr>
          <w:rFonts w:ascii="Arial" w:hAnsi="Arial" w:cs="Arial"/>
        </w:rPr>
      </w:pPr>
      <w:r w:rsidRPr="00F94246">
        <w:rPr>
          <w:rFonts w:ascii="Arial" w:hAnsi="Arial" w:cs="Arial"/>
          <w:b w:val="0"/>
          <w:bCs/>
          <w:i/>
          <w:iCs/>
          <w:sz w:val="18"/>
          <w:szCs w:val="18"/>
        </w:rPr>
        <w:t>(</w:t>
      </w:r>
      <w:r w:rsidR="008B2A38" w:rsidRPr="00F94246">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sidRPr="00F94246">
        <w:rPr>
          <w:rFonts w:ascii="Arial" w:hAnsi="Arial" w:cs="Arial"/>
          <w:b w:val="0"/>
          <w:bCs/>
          <w:i/>
          <w:iCs/>
          <w:sz w:val="18"/>
          <w:szCs w:val="18"/>
        </w:rPr>
        <w:t>.)</w:t>
      </w:r>
    </w:p>
    <w:p w14:paraId="72BB7834" w14:textId="77777777" w:rsidR="009B1CD0" w:rsidRPr="00F94246" w:rsidRDefault="009B1CD0" w:rsidP="009B45B9">
      <w:pPr>
        <w:pStyle w:val="Titre1"/>
        <w:tabs>
          <w:tab w:val="left" w:pos="851"/>
        </w:tabs>
        <w:ind w:left="0"/>
        <w:jc w:val="both"/>
        <w:rPr>
          <w:rFonts w:ascii="Arial" w:hAnsi="Arial" w:cs="Arial"/>
        </w:rPr>
      </w:pPr>
    </w:p>
    <w:p w14:paraId="580CE525" w14:textId="77777777" w:rsidR="00F86D14" w:rsidRPr="00F86D14" w:rsidRDefault="00F86D14" w:rsidP="00F86D14">
      <w:pPr>
        <w:pStyle w:val="En-tte"/>
        <w:numPr>
          <w:ilvl w:val="0"/>
          <w:numId w:val="1"/>
        </w:numPr>
        <w:tabs>
          <w:tab w:val="left" w:pos="851"/>
        </w:tabs>
        <w:jc w:val="both"/>
        <w:rPr>
          <w:rFonts w:ascii="Arial" w:hAnsi="Arial" w:cs="Arial"/>
          <w:b/>
          <w:bCs/>
        </w:rPr>
      </w:pPr>
      <w:r w:rsidRPr="00F86D14">
        <w:rPr>
          <w:rFonts w:ascii="Arial" w:hAnsi="Arial" w:cs="Arial"/>
          <w:b/>
          <w:bCs/>
        </w:rPr>
        <w:t>Chambre de Commerce et d’Industrie de Mayotte (CCIM ou maître d’ouvrage)</w:t>
      </w:r>
    </w:p>
    <w:p w14:paraId="01BFB082" w14:textId="77777777" w:rsidR="00F86D14" w:rsidRPr="00F86D14" w:rsidRDefault="00F86D14" w:rsidP="00F86D14">
      <w:pPr>
        <w:pStyle w:val="En-tte"/>
        <w:numPr>
          <w:ilvl w:val="0"/>
          <w:numId w:val="1"/>
        </w:numPr>
        <w:tabs>
          <w:tab w:val="left" w:pos="851"/>
        </w:tabs>
        <w:jc w:val="both"/>
        <w:rPr>
          <w:rFonts w:ascii="Arial" w:hAnsi="Arial" w:cs="Arial"/>
          <w:b/>
          <w:bCs/>
        </w:rPr>
      </w:pPr>
      <w:r w:rsidRPr="00F86D14">
        <w:rPr>
          <w:rFonts w:ascii="Arial" w:hAnsi="Arial" w:cs="Arial"/>
          <w:b/>
          <w:bCs/>
        </w:rPr>
        <w:t>Place Mariage – CS 73904, 97641 Mamoudzou cedex</w:t>
      </w:r>
    </w:p>
    <w:p w14:paraId="31E32C91" w14:textId="77777777" w:rsidR="00F86D14" w:rsidRPr="00F86D14" w:rsidRDefault="00F86D14" w:rsidP="00F86D14">
      <w:pPr>
        <w:pStyle w:val="En-tte"/>
        <w:numPr>
          <w:ilvl w:val="0"/>
          <w:numId w:val="1"/>
        </w:numPr>
        <w:tabs>
          <w:tab w:val="left" w:pos="851"/>
        </w:tabs>
        <w:jc w:val="both"/>
        <w:rPr>
          <w:rFonts w:ascii="Arial" w:hAnsi="Arial" w:cs="Arial"/>
          <w:b/>
          <w:bCs/>
        </w:rPr>
      </w:pPr>
      <w:r w:rsidRPr="00F86D14">
        <w:rPr>
          <w:rFonts w:ascii="Arial" w:hAnsi="Arial" w:cs="Arial"/>
          <w:b/>
          <w:bCs/>
        </w:rPr>
        <w:t>97600 Mamoudzou, Mayotte</w:t>
      </w:r>
    </w:p>
    <w:p w14:paraId="73317923" w14:textId="77777777" w:rsidR="00F86D14" w:rsidRPr="00F86D14" w:rsidRDefault="00F86D14" w:rsidP="00F86D14">
      <w:pPr>
        <w:pStyle w:val="En-tte"/>
        <w:numPr>
          <w:ilvl w:val="0"/>
          <w:numId w:val="1"/>
        </w:numPr>
        <w:tabs>
          <w:tab w:val="left" w:pos="851"/>
        </w:tabs>
        <w:jc w:val="both"/>
        <w:rPr>
          <w:rFonts w:ascii="Arial" w:hAnsi="Arial" w:cs="Arial"/>
          <w:b/>
          <w:bCs/>
        </w:rPr>
      </w:pPr>
      <w:r w:rsidRPr="00F86D14">
        <w:rPr>
          <w:rFonts w:ascii="Arial" w:hAnsi="Arial" w:cs="Arial"/>
          <w:b/>
          <w:bCs/>
        </w:rPr>
        <w:t xml:space="preserve">Siret 130 003 379 00018                                                        </w:t>
      </w:r>
    </w:p>
    <w:p w14:paraId="4C0128FA" w14:textId="77777777" w:rsidR="00F86D14" w:rsidRPr="00F86D14" w:rsidRDefault="00F86D14" w:rsidP="00F86D14">
      <w:pPr>
        <w:pStyle w:val="En-tte"/>
        <w:numPr>
          <w:ilvl w:val="0"/>
          <w:numId w:val="1"/>
        </w:numPr>
        <w:tabs>
          <w:tab w:val="left" w:pos="851"/>
        </w:tabs>
        <w:jc w:val="both"/>
        <w:rPr>
          <w:rFonts w:ascii="Arial" w:hAnsi="Arial" w:cs="Arial"/>
          <w:b/>
          <w:bCs/>
        </w:rPr>
      </w:pPr>
      <w:r w:rsidRPr="00F86D14">
        <w:rPr>
          <w:rFonts w:ascii="Arial" w:hAnsi="Arial" w:cs="Arial"/>
          <w:b/>
          <w:bCs/>
        </w:rPr>
        <w:t xml:space="preserve">Tel : 0269 61 04 26                                                                                                                                                                 </w:t>
      </w:r>
    </w:p>
    <w:p w14:paraId="1CFF5097" w14:textId="638DE2FF" w:rsidR="009B1CD0" w:rsidRPr="00F86D14" w:rsidRDefault="00F86D14" w:rsidP="00F86D14">
      <w:pPr>
        <w:pStyle w:val="En-tte"/>
        <w:numPr>
          <w:ilvl w:val="0"/>
          <w:numId w:val="1"/>
        </w:numPr>
        <w:tabs>
          <w:tab w:val="clear" w:pos="4536"/>
          <w:tab w:val="clear" w:pos="9072"/>
          <w:tab w:val="left" w:pos="851"/>
        </w:tabs>
        <w:jc w:val="both"/>
        <w:rPr>
          <w:rFonts w:ascii="Arial" w:hAnsi="Arial" w:cs="Arial"/>
        </w:rPr>
      </w:pPr>
      <w:r w:rsidRPr="00F86D14">
        <w:rPr>
          <w:rFonts w:ascii="Arial" w:hAnsi="Arial" w:cs="Arial"/>
          <w:b/>
          <w:bCs/>
        </w:rPr>
        <w:t>Fax : 02 69 61 85 59</w:t>
      </w:r>
    </w:p>
    <w:p w14:paraId="57831126" w14:textId="77777777" w:rsidR="009B1CD0" w:rsidRPr="00F94246" w:rsidRDefault="009B1CD0" w:rsidP="005846FB">
      <w:pPr>
        <w:pStyle w:val="En-tte"/>
        <w:tabs>
          <w:tab w:val="clear" w:pos="4536"/>
          <w:tab w:val="clear" w:pos="9072"/>
          <w:tab w:val="left" w:pos="851"/>
        </w:tabs>
        <w:jc w:val="both"/>
        <w:rPr>
          <w:rFonts w:ascii="Arial" w:hAnsi="Arial" w:cs="Arial"/>
        </w:rPr>
      </w:pPr>
    </w:p>
    <w:p w14:paraId="5A35C455" w14:textId="77777777" w:rsidR="009B1CD0" w:rsidRPr="00F94246" w:rsidRDefault="009B1CD0" w:rsidP="00710FD6">
      <w:pPr>
        <w:tabs>
          <w:tab w:val="left" w:pos="426"/>
          <w:tab w:val="left" w:pos="851"/>
          <w:tab w:val="left" w:pos="5103"/>
        </w:tabs>
        <w:jc w:val="both"/>
        <w:rPr>
          <w:rFonts w:ascii="Arial" w:hAnsi="Arial" w:cs="Arial"/>
          <w:i/>
          <w:sz w:val="18"/>
          <w:szCs w:val="18"/>
        </w:rPr>
      </w:pPr>
      <w:proofErr w:type="gramStart"/>
      <w:r w:rsidRPr="00F94246">
        <w:rPr>
          <w:rFonts w:ascii="Wingdings" w:eastAsia="Wingdings" w:hAnsi="Wingdings" w:cs="Wingdings"/>
          <w:b/>
          <w:color w:val="66CCFF"/>
          <w:spacing w:val="-10"/>
        </w:rPr>
        <w:t></w:t>
      </w:r>
      <w:r w:rsidRPr="00F94246">
        <w:rPr>
          <w:rFonts w:ascii="Arial" w:eastAsia="Arial" w:hAnsi="Arial" w:cs="Arial"/>
          <w:b/>
          <w:spacing w:val="-10"/>
        </w:rPr>
        <w:t xml:space="preserve">  </w:t>
      </w:r>
      <w:r w:rsidRPr="00F94246">
        <w:rPr>
          <w:rFonts w:ascii="Arial" w:hAnsi="Arial" w:cs="Arial"/>
        </w:rPr>
        <w:t>Nom</w:t>
      </w:r>
      <w:proofErr w:type="gramEnd"/>
      <w:r w:rsidRPr="00F94246">
        <w:rPr>
          <w:rFonts w:ascii="Arial" w:hAnsi="Arial" w:cs="Arial"/>
        </w:rPr>
        <w:t xml:space="preserve">, prénom, qualité du signataire du marché </w:t>
      </w:r>
      <w:r w:rsidR="003A7270" w:rsidRPr="00F94246">
        <w:rPr>
          <w:rFonts w:ascii="Arial" w:hAnsi="Arial" w:cs="Arial"/>
        </w:rPr>
        <w:t>public</w:t>
      </w:r>
    </w:p>
    <w:p w14:paraId="5BB9CF70" w14:textId="77777777" w:rsidR="009B1CD0" w:rsidRPr="00F94246" w:rsidRDefault="009B1CD0" w:rsidP="00E47798">
      <w:pPr>
        <w:tabs>
          <w:tab w:val="left" w:pos="851"/>
        </w:tabs>
        <w:jc w:val="both"/>
        <w:rPr>
          <w:rFonts w:ascii="Arial" w:hAnsi="Arial" w:cs="Arial"/>
        </w:rPr>
      </w:pPr>
      <w:r w:rsidRPr="00F94246">
        <w:rPr>
          <w:rFonts w:ascii="Arial" w:hAnsi="Arial" w:cs="Arial"/>
          <w:i/>
          <w:sz w:val="18"/>
          <w:szCs w:val="18"/>
        </w:rPr>
        <w:t xml:space="preserve">(Le signataire doit avoir le pouvoir d’engager </w:t>
      </w:r>
      <w:r w:rsidR="008B2A38" w:rsidRPr="00F94246">
        <w:rPr>
          <w:rFonts w:ascii="Arial" w:hAnsi="Arial" w:cs="Arial"/>
          <w:i/>
          <w:sz w:val="18"/>
          <w:szCs w:val="18"/>
        </w:rPr>
        <w:t>l’acheteur</w:t>
      </w:r>
      <w:r w:rsidRPr="00F94246">
        <w:rPr>
          <w:rFonts w:ascii="Arial" w:hAnsi="Arial" w:cs="Arial"/>
          <w:i/>
          <w:sz w:val="18"/>
          <w:szCs w:val="18"/>
        </w:rPr>
        <w:t xml:space="preserve"> qu’il représente.)</w:t>
      </w:r>
    </w:p>
    <w:p w14:paraId="7FFA9E73" w14:textId="77777777" w:rsidR="009B1CD0" w:rsidRPr="00F94246" w:rsidRDefault="009B1CD0" w:rsidP="0083205E">
      <w:pPr>
        <w:tabs>
          <w:tab w:val="left" w:pos="851"/>
        </w:tabs>
        <w:jc w:val="both"/>
        <w:rPr>
          <w:rFonts w:ascii="Arial" w:hAnsi="Arial" w:cs="Arial"/>
        </w:rPr>
      </w:pPr>
    </w:p>
    <w:p w14:paraId="0EE8B0C1" w14:textId="49FCE2C0" w:rsidR="009B1CD0" w:rsidRPr="00F94246" w:rsidRDefault="0024497C" w:rsidP="009B45B9">
      <w:pPr>
        <w:tabs>
          <w:tab w:val="left" w:pos="851"/>
        </w:tabs>
        <w:jc w:val="both"/>
        <w:rPr>
          <w:rFonts w:ascii="Arial" w:hAnsi="Arial" w:cs="Arial"/>
        </w:rPr>
      </w:pPr>
      <w:r w:rsidRPr="0024497C">
        <w:rPr>
          <w:rFonts w:ascii="Arial" w:hAnsi="Arial" w:cs="Arial"/>
          <w:b/>
          <w:bCs/>
        </w:rPr>
        <w:t>Représentant du pouvoir adjudicateur : Monsieur Mohamed ALI HAMID, Président de la CCIM</w:t>
      </w:r>
    </w:p>
    <w:p w14:paraId="0FD19A62" w14:textId="77777777" w:rsidR="009B1CD0" w:rsidRPr="00F94246" w:rsidRDefault="009B1CD0" w:rsidP="009B45B9">
      <w:pPr>
        <w:tabs>
          <w:tab w:val="left" w:pos="851"/>
        </w:tabs>
        <w:jc w:val="both"/>
        <w:rPr>
          <w:rFonts w:ascii="Arial" w:hAnsi="Arial" w:cs="Arial"/>
        </w:rPr>
      </w:pPr>
    </w:p>
    <w:p w14:paraId="771C52E7" w14:textId="77777777" w:rsidR="009B1CD0" w:rsidRPr="00F94246" w:rsidRDefault="009B1CD0" w:rsidP="009B45B9">
      <w:pPr>
        <w:tabs>
          <w:tab w:val="left" w:pos="851"/>
        </w:tabs>
        <w:jc w:val="both"/>
        <w:rPr>
          <w:rFonts w:ascii="Arial" w:hAnsi="Arial" w:cs="Arial"/>
          <w:i/>
          <w:sz w:val="18"/>
          <w:szCs w:val="18"/>
        </w:rPr>
      </w:pPr>
      <w:r w:rsidRPr="00F94246">
        <w:rPr>
          <w:rFonts w:ascii="Wingdings" w:eastAsia="Wingdings" w:hAnsi="Wingdings" w:cs="Wingdings"/>
          <w:b/>
          <w:color w:val="66CCFF"/>
          <w:spacing w:val="-10"/>
        </w:rPr>
        <w:t></w:t>
      </w:r>
      <w:r w:rsidRPr="00F94246">
        <w:rPr>
          <w:rFonts w:ascii="Arial" w:eastAsia="Arial" w:hAnsi="Arial" w:cs="Arial"/>
          <w:spacing w:val="-10"/>
        </w:rPr>
        <w:t xml:space="preserve"> </w:t>
      </w:r>
      <w:r w:rsidRPr="00F94246">
        <w:rPr>
          <w:rFonts w:ascii="Arial" w:hAnsi="Arial" w:cs="Arial"/>
        </w:rPr>
        <w:t xml:space="preserve">Personne habilitée à donner les renseignements </w:t>
      </w:r>
      <w:r w:rsidR="009D661E" w:rsidRPr="00F94246">
        <w:rPr>
          <w:rFonts w:ascii="Arial" w:hAnsi="Arial" w:cs="Arial"/>
        </w:rPr>
        <w:t>prévus à l’</w:t>
      </w:r>
      <w:hyperlink r:id="rId25" w:history="1">
        <w:r w:rsidR="009D661E" w:rsidRPr="00F94246">
          <w:rPr>
            <w:rStyle w:val="Lienhypertexte"/>
            <w:rFonts w:ascii="Arial" w:hAnsi="Arial" w:cs="Arial"/>
          </w:rPr>
          <w:t>article R. 2191-59</w:t>
        </w:r>
      </w:hyperlink>
      <w:r w:rsidR="009D661E" w:rsidRPr="00F94246">
        <w:rPr>
          <w:rFonts w:ascii="Arial" w:hAnsi="Arial" w:cs="Arial"/>
        </w:rPr>
        <w:t xml:space="preserve"> du code de la commande publique, auquel renvoie l’</w:t>
      </w:r>
      <w:hyperlink r:id="rId26" w:history="1">
        <w:r w:rsidR="009D661E" w:rsidRPr="00F94246">
          <w:rPr>
            <w:rStyle w:val="Lienhypertexte"/>
            <w:rFonts w:ascii="Arial" w:hAnsi="Arial" w:cs="Arial"/>
          </w:rPr>
          <w:t>article R. 2391-28</w:t>
        </w:r>
      </w:hyperlink>
      <w:r w:rsidR="009D661E" w:rsidRPr="00F94246">
        <w:rPr>
          <w:rFonts w:ascii="Arial" w:hAnsi="Arial" w:cs="Arial"/>
        </w:rPr>
        <w:t xml:space="preserve"> du même code</w:t>
      </w:r>
      <w:r w:rsidR="003A7270" w:rsidRPr="00F94246" w:rsidDel="003A7270">
        <w:rPr>
          <w:rFonts w:ascii="Arial" w:hAnsi="Arial" w:cs="Arial"/>
        </w:rPr>
        <w:t xml:space="preserve"> </w:t>
      </w:r>
      <w:r w:rsidRPr="00F94246">
        <w:rPr>
          <w:rFonts w:ascii="Arial" w:hAnsi="Arial" w:cs="Arial"/>
        </w:rPr>
        <w:t>(nantissements ou cessions de créances)</w:t>
      </w:r>
    </w:p>
    <w:p w14:paraId="25D51ED3" w14:textId="68542B9C" w:rsidR="009B1CD0" w:rsidRPr="00F94246" w:rsidRDefault="009B1CD0" w:rsidP="009B45B9">
      <w:pPr>
        <w:tabs>
          <w:tab w:val="left" w:pos="851"/>
        </w:tabs>
        <w:jc w:val="both"/>
        <w:rPr>
          <w:rFonts w:ascii="Arial" w:hAnsi="Arial" w:cs="Arial"/>
        </w:rPr>
      </w:pPr>
      <w:r w:rsidRPr="00F94246">
        <w:rPr>
          <w:rFonts w:ascii="Arial" w:hAnsi="Arial" w:cs="Arial"/>
          <w:i/>
          <w:sz w:val="18"/>
          <w:szCs w:val="18"/>
        </w:rPr>
        <w:t>(Indiquer l’identité de la personne, ses adresses postale et électronique, ses numéros de téléphone et de télécopie.)</w:t>
      </w:r>
    </w:p>
    <w:p w14:paraId="7C0C4EFA" w14:textId="77777777" w:rsidR="001C40C0" w:rsidRPr="00F94246" w:rsidRDefault="001C40C0" w:rsidP="009B45B9">
      <w:pPr>
        <w:tabs>
          <w:tab w:val="left" w:pos="851"/>
        </w:tabs>
        <w:jc w:val="both"/>
        <w:rPr>
          <w:rFonts w:ascii="Arial" w:hAnsi="Arial" w:cs="Arial"/>
        </w:rPr>
      </w:pPr>
    </w:p>
    <w:p w14:paraId="28602483" w14:textId="1828438D" w:rsidR="009B1CD0" w:rsidRPr="00F94246" w:rsidRDefault="007D28D5" w:rsidP="009B45B9">
      <w:pPr>
        <w:tabs>
          <w:tab w:val="left" w:pos="851"/>
        </w:tabs>
        <w:jc w:val="both"/>
        <w:rPr>
          <w:rFonts w:ascii="Arial" w:hAnsi="Arial" w:cs="Arial"/>
        </w:rPr>
      </w:pPr>
      <w:r w:rsidRPr="007D28D5">
        <w:rPr>
          <w:rFonts w:ascii="Arial" w:hAnsi="Arial" w:cs="Arial"/>
          <w:b/>
          <w:bCs/>
        </w:rPr>
        <w:t>Monsieur Mohamed ALI HAMID, Président de la CCIM</w:t>
      </w:r>
    </w:p>
    <w:p w14:paraId="0B658A0A" w14:textId="77777777" w:rsidR="009B1CD0" w:rsidRPr="00F94246" w:rsidRDefault="009B1CD0" w:rsidP="009B45B9">
      <w:pPr>
        <w:pStyle w:val="fcase2metab"/>
        <w:ind w:left="0" w:firstLine="0"/>
        <w:rPr>
          <w:rFonts w:ascii="Arial" w:hAnsi="Arial" w:cs="Arial"/>
        </w:rPr>
      </w:pPr>
    </w:p>
    <w:p w14:paraId="516D49F2" w14:textId="77777777" w:rsidR="009B1CD0" w:rsidRPr="00F94246" w:rsidRDefault="009B1CD0" w:rsidP="009B45B9">
      <w:pPr>
        <w:tabs>
          <w:tab w:val="left" w:pos="720"/>
          <w:tab w:val="left" w:pos="851"/>
        </w:tabs>
        <w:jc w:val="both"/>
        <w:rPr>
          <w:rFonts w:ascii="Arial" w:hAnsi="Arial" w:cs="Arial"/>
          <w:i/>
          <w:iCs/>
          <w:sz w:val="18"/>
          <w:szCs w:val="18"/>
        </w:rPr>
      </w:pPr>
      <w:proofErr w:type="gramStart"/>
      <w:r w:rsidRPr="00F94246">
        <w:rPr>
          <w:rFonts w:ascii="Wingdings" w:eastAsia="Wingdings" w:hAnsi="Wingdings" w:cs="Wingdings"/>
          <w:b/>
          <w:color w:val="66CCFF"/>
          <w:spacing w:val="-10"/>
        </w:rPr>
        <w:t></w:t>
      </w:r>
      <w:r w:rsidRPr="00F94246">
        <w:rPr>
          <w:rFonts w:ascii="Arial" w:eastAsia="Arial" w:hAnsi="Arial" w:cs="Arial"/>
          <w:b/>
          <w:spacing w:val="-10"/>
        </w:rPr>
        <w:t xml:space="preserve">  </w:t>
      </w:r>
      <w:r w:rsidRPr="00F94246">
        <w:rPr>
          <w:rFonts w:ascii="Arial" w:hAnsi="Arial" w:cs="Arial"/>
        </w:rPr>
        <w:t>Désignation</w:t>
      </w:r>
      <w:proofErr w:type="gramEnd"/>
      <w:r w:rsidRPr="00F94246">
        <w:rPr>
          <w:rFonts w:ascii="Arial" w:hAnsi="Arial" w:cs="Arial"/>
        </w:rPr>
        <w:t>, adresse, numéro de téléphone du comptable assignataire</w:t>
      </w:r>
    </w:p>
    <w:p w14:paraId="68BA981C" w14:textId="77777777" w:rsidR="009B1CD0" w:rsidRPr="00F94246" w:rsidRDefault="009B1CD0" w:rsidP="009B45B9">
      <w:pPr>
        <w:tabs>
          <w:tab w:val="left" w:pos="720"/>
          <w:tab w:val="left" w:pos="851"/>
        </w:tabs>
        <w:jc w:val="both"/>
        <w:rPr>
          <w:rFonts w:ascii="Arial" w:hAnsi="Arial" w:cs="Arial"/>
        </w:rPr>
      </w:pPr>
      <w:r w:rsidRPr="00F94246">
        <w:rPr>
          <w:rFonts w:ascii="Arial" w:hAnsi="Arial" w:cs="Arial"/>
          <w:i/>
          <w:iCs/>
          <w:sz w:val="18"/>
          <w:szCs w:val="18"/>
        </w:rPr>
        <w:t>(Joindre une annexe récapitulative en cas de pluralité de comptables.)</w:t>
      </w:r>
    </w:p>
    <w:p w14:paraId="596A6A26" w14:textId="77777777" w:rsidR="009B1CD0" w:rsidRPr="00F94246" w:rsidRDefault="009B1CD0" w:rsidP="009B45B9">
      <w:pPr>
        <w:pStyle w:val="fcase2metab"/>
        <w:rPr>
          <w:rFonts w:ascii="Arial" w:hAnsi="Arial" w:cs="Arial"/>
        </w:rPr>
      </w:pPr>
    </w:p>
    <w:p w14:paraId="3D3E3AB6" w14:textId="77777777" w:rsidR="00260D83" w:rsidRPr="00260D83" w:rsidRDefault="00260D83" w:rsidP="00260D83">
      <w:pPr>
        <w:tabs>
          <w:tab w:val="left" w:pos="426"/>
          <w:tab w:val="left" w:pos="851"/>
        </w:tabs>
        <w:ind w:left="1134" w:hanging="1134"/>
        <w:jc w:val="both"/>
        <w:rPr>
          <w:rFonts w:ascii="Arial" w:hAnsi="Arial" w:cs="Arial"/>
          <w:b/>
          <w:bCs/>
        </w:rPr>
      </w:pPr>
      <w:r w:rsidRPr="00260D83">
        <w:rPr>
          <w:rFonts w:ascii="Arial" w:hAnsi="Arial" w:cs="Arial"/>
          <w:b/>
          <w:bCs/>
        </w:rPr>
        <w:t>Monsieur Le Trésorier de la CCIM</w:t>
      </w:r>
    </w:p>
    <w:p w14:paraId="175F2A8B" w14:textId="77777777" w:rsidR="00260D83" w:rsidRPr="00260D83" w:rsidRDefault="00260D83" w:rsidP="00260D83">
      <w:pPr>
        <w:tabs>
          <w:tab w:val="left" w:pos="426"/>
          <w:tab w:val="left" w:pos="851"/>
        </w:tabs>
        <w:ind w:left="1134" w:hanging="1134"/>
        <w:jc w:val="both"/>
        <w:rPr>
          <w:rFonts w:ascii="Arial" w:hAnsi="Arial" w:cs="Arial"/>
          <w:b/>
          <w:bCs/>
        </w:rPr>
      </w:pPr>
      <w:r w:rsidRPr="00260D83">
        <w:rPr>
          <w:rFonts w:ascii="Arial" w:hAnsi="Arial" w:cs="Arial"/>
          <w:b/>
          <w:bCs/>
        </w:rPr>
        <w:t>Place Mariage, BP 635, 97600 Mamoudzou</w:t>
      </w:r>
    </w:p>
    <w:p w14:paraId="38EFC27B" w14:textId="77777777" w:rsidR="00260D83" w:rsidRPr="00260D83" w:rsidRDefault="00260D83" w:rsidP="00260D83">
      <w:pPr>
        <w:tabs>
          <w:tab w:val="left" w:pos="426"/>
          <w:tab w:val="left" w:pos="851"/>
        </w:tabs>
        <w:ind w:left="1134" w:hanging="1134"/>
        <w:jc w:val="both"/>
        <w:rPr>
          <w:rFonts w:ascii="Arial" w:hAnsi="Arial" w:cs="Arial"/>
        </w:rPr>
      </w:pPr>
      <w:r w:rsidRPr="00260D83">
        <w:rPr>
          <w:rFonts w:ascii="Arial" w:hAnsi="Arial" w:cs="Arial"/>
          <w:b/>
          <w:bCs/>
        </w:rPr>
        <w:t>Tél : 0269 61 04 26</w:t>
      </w:r>
    </w:p>
    <w:p w14:paraId="5B975EDE" w14:textId="77777777" w:rsidR="009B1CD0" w:rsidRPr="00F94246" w:rsidRDefault="009B1CD0" w:rsidP="009B45B9">
      <w:pPr>
        <w:pStyle w:val="fcase2metab"/>
        <w:ind w:left="0" w:firstLine="0"/>
        <w:rPr>
          <w:rFonts w:ascii="Arial" w:hAnsi="Arial" w:cs="Arial"/>
        </w:rPr>
      </w:pPr>
    </w:p>
    <w:p w14:paraId="591F40F7" w14:textId="77777777" w:rsidR="009B1CD0" w:rsidRPr="00F94246" w:rsidRDefault="009B1CD0" w:rsidP="009B45B9">
      <w:pPr>
        <w:pStyle w:val="fcase2metab"/>
        <w:rPr>
          <w:rFonts w:ascii="Arial" w:hAnsi="Arial" w:cs="Arial"/>
        </w:rPr>
      </w:pPr>
      <w:proofErr w:type="gramStart"/>
      <w:r w:rsidRPr="00F94246">
        <w:rPr>
          <w:rFonts w:ascii="Wingdings" w:eastAsia="Wingdings" w:hAnsi="Wingdings" w:cs="Wingdings"/>
          <w:b/>
          <w:color w:val="66CCFF"/>
          <w:spacing w:val="-10"/>
        </w:rPr>
        <w:t></w:t>
      </w:r>
      <w:r w:rsidRPr="00F94246">
        <w:rPr>
          <w:rFonts w:ascii="Arial" w:eastAsia="Arial" w:hAnsi="Arial" w:cs="Arial"/>
          <w:b/>
        </w:rPr>
        <w:t xml:space="preserve">  </w:t>
      </w:r>
      <w:r w:rsidRPr="00F94246">
        <w:rPr>
          <w:rFonts w:ascii="Arial" w:hAnsi="Arial" w:cs="Arial"/>
        </w:rPr>
        <w:t>Imputation</w:t>
      </w:r>
      <w:proofErr w:type="gramEnd"/>
      <w:r w:rsidRPr="00F94246">
        <w:rPr>
          <w:rFonts w:ascii="Arial" w:hAnsi="Arial" w:cs="Arial"/>
        </w:rPr>
        <w:t xml:space="preserve"> budgétaire</w:t>
      </w:r>
    </w:p>
    <w:p w14:paraId="1F0C272A" w14:textId="77777777" w:rsidR="0079785C" w:rsidRPr="00F94246" w:rsidRDefault="0079785C" w:rsidP="009B45B9">
      <w:pPr>
        <w:pStyle w:val="fcase2metab"/>
        <w:rPr>
          <w:rFonts w:ascii="Arial" w:hAnsi="Arial" w:cs="Arial"/>
        </w:rPr>
      </w:pPr>
    </w:p>
    <w:p w14:paraId="30472B29" w14:textId="77777777" w:rsidR="009B1CD0" w:rsidRPr="00F94246" w:rsidRDefault="009B1CD0" w:rsidP="009B45B9">
      <w:pPr>
        <w:tabs>
          <w:tab w:val="left" w:pos="851"/>
        </w:tabs>
        <w:rPr>
          <w:rFonts w:ascii="Arial" w:hAnsi="Arial" w:cs="Arial"/>
        </w:rPr>
      </w:pPr>
    </w:p>
    <w:p w14:paraId="354F8083" w14:textId="77777777" w:rsidR="009B1CD0" w:rsidRPr="00F94246" w:rsidRDefault="009B1CD0" w:rsidP="009B45B9">
      <w:pPr>
        <w:tabs>
          <w:tab w:val="left" w:pos="851"/>
          <w:tab w:val="left" w:pos="3402"/>
          <w:tab w:val="left" w:pos="6237"/>
          <w:tab w:val="left" w:pos="9072"/>
        </w:tabs>
        <w:jc w:val="both"/>
        <w:rPr>
          <w:rFonts w:ascii="Arial" w:hAnsi="Arial" w:cs="Arial"/>
          <w:i/>
          <w:sz w:val="18"/>
          <w:szCs w:val="18"/>
        </w:rPr>
      </w:pPr>
      <w:r w:rsidRPr="00F94246">
        <w:rPr>
          <w:rFonts w:ascii="Arial" w:hAnsi="Arial" w:cs="Arial"/>
          <w:b/>
          <w:caps/>
        </w:rPr>
        <w:t>P</w:t>
      </w:r>
      <w:r w:rsidRPr="00F94246">
        <w:rPr>
          <w:rFonts w:ascii="Arial" w:hAnsi="Arial" w:cs="Arial"/>
          <w:b/>
        </w:rPr>
        <w:t>our l</w:t>
      </w:r>
      <w:r w:rsidRPr="00F94246">
        <w:rPr>
          <w:rFonts w:ascii="Arial" w:hAnsi="Arial" w:cs="Arial"/>
          <w:b/>
          <w:caps/>
        </w:rPr>
        <w:t>’</w:t>
      </w:r>
      <w:r w:rsidR="008B2A38" w:rsidRPr="00F94246">
        <w:rPr>
          <w:rFonts w:ascii="Arial" w:hAnsi="Arial" w:cs="Arial"/>
          <w:b/>
          <w:caps/>
        </w:rPr>
        <w:t>É</w:t>
      </w:r>
      <w:r w:rsidR="008B2A38" w:rsidRPr="00F94246">
        <w:rPr>
          <w:rFonts w:ascii="Arial" w:hAnsi="Arial" w:cs="Arial"/>
          <w:b/>
        </w:rPr>
        <w:t>tat</w:t>
      </w:r>
      <w:r w:rsidRPr="00F94246">
        <w:rPr>
          <w:rFonts w:ascii="Arial" w:hAnsi="Arial" w:cs="Arial"/>
          <w:b/>
        </w:rPr>
        <w:t xml:space="preserve"> et ses établissements :</w:t>
      </w:r>
    </w:p>
    <w:p w14:paraId="4601F968" w14:textId="77777777" w:rsidR="009B1CD0" w:rsidRPr="00F94246" w:rsidRDefault="009B1CD0" w:rsidP="009B45B9">
      <w:pPr>
        <w:tabs>
          <w:tab w:val="left" w:pos="851"/>
          <w:tab w:val="left" w:pos="3402"/>
          <w:tab w:val="left" w:pos="6237"/>
          <w:tab w:val="left" w:pos="9072"/>
        </w:tabs>
        <w:jc w:val="both"/>
        <w:rPr>
          <w:rFonts w:ascii="Arial" w:hAnsi="Arial" w:cs="Arial"/>
        </w:rPr>
      </w:pPr>
      <w:r w:rsidRPr="00F94246">
        <w:rPr>
          <w:rFonts w:ascii="Arial" w:hAnsi="Arial" w:cs="Arial"/>
          <w:i/>
          <w:sz w:val="18"/>
          <w:szCs w:val="18"/>
        </w:rPr>
        <w:t>(Visa ou avis de l’autorité chargée du contrôle financier.)</w:t>
      </w:r>
    </w:p>
    <w:p w14:paraId="4B429F46" w14:textId="77777777" w:rsidR="009B1CD0" w:rsidRPr="00F94246" w:rsidRDefault="009B1CD0" w:rsidP="009B45B9">
      <w:pPr>
        <w:tabs>
          <w:tab w:val="left" w:pos="851"/>
        </w:tabs>
        <w:rPr>
          <w:rFonts w:ascii="Arial" w:hAnsi="Arial" w:cs="Arial"/>
        </w:rPr>
      </w:pPr>
    </w:p>
    <w:p w14:paraId="55E51E8A" w14:textId="77777777" w:rsidR="001C40C0" w:rsidRPr="00F94246" w:rsidRDefault="001C40C0" w:rsidP="009B45B9">
      <w:pPr>
        <w:tabs>
          <w:tab w:val="left" w:pos="851"/>
        </w:tabs>
        <w:rPr>
          <w:rFonts w:ascii="Arial" w:hAnsi="Arial" w:cs="Arial"/>
        </w:rPr>
      </w:pPr>
    </w:p>
    <w:p w14:paraId="51D1735E" w14:textId="77777777" w:rsidR="009B1CD0" w:rsidRPr="00F94246" w:rsidRDefault="009B1CD0" w:rsidP="009B45B9">
      <w:pPr>
        <w:tabs>
          <w:tab w:val="left" w:pos="851"/>
        </w:tabs>
        <w:rPr>
          <w:rFonts w:ascii="Arial" w:hAnsi="Arial" w:cs="Arial"/>
        </w:rPr>
      </w:pPr>
    </w:p>
    <w:p w14:paraId="6B43B1D1" w14:textId="77777777" w:rsidR="009B1CD0" w:rsidRPr="00F94246" w:rsidRDefault="009B1CD0" w:rsidP="009B45B9">
      <w:pPr>
        <w:tabs>
          <w:tab w:val="left" w:pos="851"/>
        </w:tabs>
        <w:rPr>
          <w:rFonts w:ascii="Arial" w:hAnsi="Arial" w:cs="Arial"/>
        </w:rPr>
      </w:pPr>
    </w:p>
    <w:p w14:paraId="1F098282" w14:textId="77777777" w:rsidR="009B1CD0" w:rsidRPr="00F94246" w:rsidRDefault="009B1CD0" w:rsidP="009B45B9">
      <w:pPr>
        <w:tabs>
          <w:tab w:val="left" w:pos="851"/>
          <w:tab w:val="left" w:pos="5245"/>
          <w:tab w:val="left" w:pos="7371"/>
          <w:tab w:val="left" w:pos="7655"/>
        </w:tabs>
        <w:jc w:val="both"/>
      </w:pPr>
      <w:r w:rsidRPr="00F94246">
        <w:rPr>
          <w:rFonts w:ascii="Arial" w:hAnsi="Arial" w:cs="Arial"/>
        </w:rPr>
        <w:tab/>
        <w:t>A : …………………</w:t>
      </w:r>
      <w:proofErr w:type="gramStart"/>
      <w:r w:rsidRPr="00F94246">
        <w:rPr>
          <w:rFonts w:ascii="Arial" w:hAnsi="Arial" w:cs="Arial"/>
        </w:rPr>
        <w:t>… ,</w:t>
      </w:r>
      <w:proofErr w:type="gramEnd"/>
      <w:r w:rsidRPr="00F94246">
        <w:rPr>
          <w:rFonts w:ascii="Arial" w:hAnsi="Arial" w:cs="Arial"/>
        </w:rPr>
        <w:t xml:space="preserve"> le …………………</w:t>
      </w:r>
    </w:p>
    <w:p w14:paraId="4AE07823" w14:textId="77777777" w:rsidR="009B1CD0" w:rsidRPr="00F94246" w:rsidRDefault="009B1CD0" w:rsidP="009B45B9">
      <w:pPr>
        <w:tabs>
          <w:tab w:val="left" w:pos="851"/>
        </w:tabs>
      </w:pPr>
    </w:p>
    <w:p w14:paraId="206DB86C" w14:textId="77777777" w:rsidR="009B1CD0" w:rsidRPr="00F94246" w:rsidRDefault="009B1CD0" w:rsidP="009B45B9">
      <w:pPr>
        <w:tabs>
          <w:tab w:val="left" w:pos="851"/>
        </w:tabs>
      </w:pPr>
    </w:p>
    <w:p w14:paraId="2C48DBAE" w14:textId="77777777" w:rsidR="009B1CD0" w:rsidRPr="00F94246" w:rsidRDefault="009B1CD0" w:rsidP="009B45B9">
      <w:pPr>
        <w:tabs>
          <w:tab w:val="left" w:pos="851"/>
        </w:tabs>
      </w:pPr>
    </w:p>
    <w:p w14:paraId="022070E4" w14:textId="77777777" w:rsidR="009B1CD0" w:rsidRPr="00F94246" w:rsidRDefault="009B1CD0" w:rsidP="009B45B9">
      <w:pPr>
        <w:tabs>
          <w:tab w:val="left" w:pos="851"/>
        </w:tabs>
      </w:pPr>
    </w:p>
    <w:p w14:paraId="319783AA" w14:textId="77777777" w:rsidR="009B1CD0" w:rsidRPr="00F94246" w:rsidRDefault="009B1CD0" w:rsidP="009B45B9">
      <w:pPr>
        <w:tabs>
          <w:tab w:val="left" w:pos="851"/>
        </w:tabs>
        <w:ind w:left="6804"/>
        <w:jc w:val="both"/>
        <w:rPr>
          <w:rFonts w:ascii="Arial" w:hAnsi="Arial" w:cs="Arial"/>
          <w:i/>
          <w:sz w:val="18"/>
          <w:szCs w:val="18"/>
        </w:rPr>
      </w:pPr>
      <w:r w:rsidRPr="00F94246">
        <w:rPr>
          <w:rFonts w:ascii="Arial" w:hAnsi="Arial" w:cs="Arial"/>
        </w:rPr>
        <w:t>Signature</w:t>
      </w:r>
    </w:p>
    <w:p w14:paraId="1CA2EA60" w14:textId="77777777" w:rsidR="009B1CD0" w:rsidRPr="00F94246" w:rsidRDefault="009B1CD0" w:rsidP="009B45B9">
      <w:pPr>
        <w:tabs>
          <w:tab w:val="left" w:pos="851"/>
        </w:tabs>
        <w:ind w:left="4820"/>
        <w:jc w:val="center"/>
      </w:pPr>
      <w:r w:rsidRPr="00F94246">
        <w:rPr>
          <w:rFonts w:ascii="Arial" w:hAnsi="Arial" w:cs="Arial"/>
          <w:i/>
          <w:sz w:val="18"/>
          <w:szCs w:val="18"/>
        </w:rPr>
        <w:t>(</w:t>
      </w:r>
      <w:proofErr w:type="gramStart"/>
      <w:r w:rsidRPr="00F94246">
        <w:rPr>
          <w:rFonts w:ascii="Arial" w:hAnsi="Arial" w:cs="Arial"/>
          <w:i/>
          <w:sz w:val="18"/>
          <w:szCs w:val="18"/>
        </w:rPr>
        <w:t>représentant</w:t>
      </w:r>
      <w:proofErr w:type="gramEnd"/>
      <w:r w:rsidRPr="00F94246">
        <w:rPr>
          <w:rFonts w:ascii="Arial" w:hAnsi="Arial" w:cs="Arial"/>
          <w:i/>
          <w:sz w:val="18"/>
          <w:szCs w:val="18"/>
        </w:rPr>
        <w:t xml:space="preserve"> </w:t>
      </w:r>
      <w:r w:rsidR="0021527A" w:rsidRPr="00F94246">
        <w:rPr>
          <w:rFonts w:ascii="Arial" w:hAnsi="Arial" w:cs="Arial"/>
          <w:i/>
          <w:sz w:val="18"/>
          <w:szCs w:val="18"/>
        </w:rPr>
        <w:t>de l’acheteur</w:t>
      </w:r>
      <w:r w:rsidRPr="00F94246">
        <w:rPr>
          <w:rFonts w:ascii="Arial" w:hAnsi="Arial" w:cs="Arial"/>
          <w:i/>
          <w:sz w:val="18"/>
          <w:szCs w:val="18"/>
        </w:rPr>
        <w:t xml:space="preserve"> habilité à signer le marché </w:t>
      </w:r>
      <w:r w:rsidR="00930A5C" w:rsidRPr="00F94246">
        <w:rPr>
          <w:rFonts w:ascii="Arial" w:hAnsi="Arial" w:cs="Arial"/>
          <w:i/>
          <w:sz w:val="18"/>
          <w:szCs w:val="18"/>
        </w:rPr>
        <w:t>public</w:t>
      </w:r>
      <w:r w:rsidRPr="00F94246">
        <w:rPr>
          <w:rFonts w:ascii="Arial" w:hAnsi="Arial" w:cs="Arial"/>
          <w:i/>
          <w:sz w:val="18"/>
          <w:szCs w:val="18"/>
        </w:rPr>
        <w:t>)</w:t>
      </w:r>
    </w:p>
    <w:p w14:paraId="310638A5" w14:textId="77777777" w:rsidR="009B1CD0" w:rsidRPr="00F94246" w:rsidRDefault="009B1CD0" w:rsidP="009B45B9">
      <w:pPr>
        <w:tabs>
          <w:tab w:val="left" w:pos="851"/>
        </w:tabs>
        <w:jc w:val="both"/>
      </w:pPr>
    </w:p>
    <w:p w14:paraId="56B7EEA0" w14:textId="77777777" w:rsidR="009B1CD0" w:rsidRPr="00F94246" w:rsidRDefault="009B1CD0" w:rsidP="009B45B9">
      <w:pPr>
        <w:tabs>
          <w:tab w:val="left" w:pos="851"/>
        </w:tabs>
        <w:jc w:val="both"/>
      </w:pPr>
    </w:p>
    <w:p w14:paraId="694A6469" w14:textId="77777777" w:rsidR="009B1CD0" w:rsidRPr="00F94246" w:rsidRDefault="009B1CD0" w:rsidP="009B45B9">
      <w:pPr>
        <w:tabs>
          <w:tab w:val="left" w:pos="851"/>
        </w:tabs>
        <w:jc w:val="both"/>
      </w:pPr>
    </w:p>
    <w:p w14:paraId="65FB0CC0" w14:textId="77777777" w:rsidR="002C2CA3" w:rsidRPr="00F94246" w:rsidRDefault="002C2CA3" w:rsidP="009B45B9">
      <w:pPr>
        <w:tabs>
          <w:tab w:val="left" w:pos="851"/>
        </w:tabs>
        <w:jc w:val="both"/>
      </w:pPr>
    </w:p>
    <w:p w14:paraId="6B24FE36" w14:textId="77777777" w:rsidR="002C2CA3" w:rsidRPr="00F94246" w:rsidRDefault="002C2CA3" w:rsidP="009B45B9">
      <w:pPr>
        <w:tabs>
          <w:tab w:val="left" w:pos="851"/>
        </w:tabs>
        <w:jc w:val="both"/>
      </w:pPr>
    </w:p>
    <w:p w14:paraId="05393D01" w14:textId="77777777" w:rsidR="002C2CA3" w:rsidRPr="00F94246" w:rsidRDefault="002C2CA3" w:rsidP="009B45B9">
      <w:pPr>
        <w:tabs>
          <w:tab w:val="left" w:pos="851"/>
        </w:tabs>
        <w:jc w:val="both"/>
      </w:pPr>
    </w:p>
    <w:p w14:paraId="7FE60BAD" w14:textId="77777777" w:rsidR="008B2A38" w:rsidRPr="00F94246" w:rsidRDefault="008B2A38" w:rsidP="009B45B9">
      <w:pPr>
        <w:tabs>
          <w:tab w:val="left" w:pos="851"/>
        </w:tabs>
        <w:jc w:val="both"/>
      </w:pPr>
    </w:p>
    <w:sectPr w:rsidR="008B2A38" w:rsidRPr="00F94246" w:rsidSect="002B5316">
      <w:type w:val="continuous"/>
      <w:pgSz w:w="11906" w:h="16838"/>
      <w:pgMar w:top="1155"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3E7612" w14:textId="77777777" w:rsidR="00E5706B" w:rsidRPr="00F94246" w:rsidRDefault="00E5706B">
      <w:r w:rsidRPr="00F94246">
        <w:separator/>
      </w:r>
    </w:p>
  </w:endnote>
  <w:endnote w:type="continuationSeparator" w:id="0">
    <w:p w14:paraId="76AC1D2A" w14:textId="77777777" w:rsidR="00E5706B" w:rsidRPr="00F94246" w:rsidRDefault="00E5706B">
      <w:r w:rsidRPr="00F94246">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RPr="00F94246" w14:paraId="2256B363" w14:textId="77777777" w:rsidTr="0083205E">
      <w:trPr>
        <w:tblHeader/>
      </w:trPr>
      <w:tc>
        <w:tcPr>
          <w:tcW w:w="2906" w:type="dxa"/>
          <w:shd w:val="clear" w:color="auto" w:fill="66CCFF"/>
        </w:tcPr>
        <w:p w14:paraId="50D2D7D6" w14:textId="77777777" w:rsidR="005824AE" w:rsidRPr="00F94246" w:rsidRDefault="005824AE" w:rsidP="009B45B9">
          <w:pPr>
            <w:ind w:right="-638"/>
            <w:rPr>
              <w:rFonts w:ascii="Arial" w:hAnsi="Arial" w:cs="Arial"/>
              <w:b/>
              <w:i/>
            </w:rPr>
          </w:pPr>
          <w:r w:rsidRPr="00F94246">
            <w:rPr>
              <w:rFonts w:ascii="Arial" w:hAnsi="Arial" w:cs="Arial"/>
              <w:b/>
            </w:rPr>
            <w:t>ATTRI1 – Acte d’engagement</w:t>
          </w:r>
        </w:p>
      </w:tc>
      <w:tc>
        <w:tcPr>
          <w:tcW w:w="5528" w:type="dxa"/>
          <w:shd w:val="clear" w:color="auto" w:fill="66CCFF"/>
        </w:tcPr>
        <w:p w14:paraId="43AF017C" w14:textId="26BAC291" w:rsidR="005824AE" w:rsidRPr="00F94246" w:rsidRDefault="00D77D06" w:rsidP="00D77D06">
          <w:pPr>
            <w:rPr>
              <w:rFonts w:ascii="Arial" w:hAnsi="Arial" w:cs="Arial"/>
              <w:b/>
            </w:rPr>
          </w:pPr>
          <w:r w:rsidRPr="00F94246">
            <w:rPr>
              <w:rFonts w:ascii="Arial" w:hAnsi="Arial" w:cs="Arial"/>
              <w:b/>
            </w:rPr>
            <w:t xml:space="preserve">                         MAPA25-10CCI</w:t>
          </w:r>
        </w:p>
      </w:tc>
      <w:tc>
        <w:tcPr>
          <w:tcW w:w="896" w:type="dxa"/>
          <w:shd w:val="clear" w:color="auto" w:fill="66CCFF"/>
        </w:tcPr>
        <w:p w14:paraId="2BD8DC99" w14:textId="77777777" w:rsidR="005824AE" w:rsidRPr="00F94246" w:rsidRDefault="005824AE">
          <w:pPr>
            <w:tabs>
              <w:tab w:val="center" w:pos="1366"/>
              <w:tab w:val="right" w:pos="2733"/>
            </w:tabs>
          </w:pPr>
          <w:r w:rsidRPr="00F94246">
            <w:rPr>
              <w:rFonts w:ascii="Arial" w:hAnsi="Arial" w:cs="Arial"/>
              <w:b/>
            </w:rPr>
            <w:t xml:space="preserve">Page : </w:t>
          </w:r>
        </w:p>
      </w:tc>
      <w:tc>
        <w:tcPr>
          <w:tcW w:w="567" w:type="dxa"/>
          <w:shd w:val="clear" w:color="auto" w:fill="66CCFF"/>
        </w:tcPr>
        <w:p w14:paraId="3993984C" w14:textId="77777777" w:rsidR="005824AE" w:rsidRPr="00F94246" w:rsidRDefault="005824AE">
          <w:pPr>
            <w:jc w:val="center"/>
            <w:rPr>
              <w:rFonts w:ascii="Arial" w:hAnsi="Arial" w:cs="Arial"/>
              <w:b/>
            </w:rPr>
          </w:pPr>
          <w:r w:rsidRPr="00F94246">
            <w:rPr>
              <w:rStyle w:val="Numrodepage"/>
              <w:rFonts w:cs="Arial"/>
              <w:b/>
            </w:rPr>
            <w:fldChar w:fldCharType="begin"/>
          </w:r>
          <w:r w:rsidRPr="00F94246">
            <w:rPr>
              <w:rStyle w:val="Numrodepage"/>
              <w:rFonts w:cs="Arial"/>
              <w:b/>
            </w:rPr>
            <w:instrText xml:space="preserve"> PAGE </w:instrText>
          </w:r>
          <w:r w:rsidRPr="00F94246">
            <w:rPr>
              <w:rStyle w:val="Numrodepage"/>
              <w:rFonts w:cs="Arial"/>
              <w:b/>
            </w:rPr>
            <w:fldChar w:fldCharType="separate"/>
          </w:r>
          <w:r w:rsidR="00156924" w:rsidRPr="00F94246">
            <w:rPr>
              <w:rStyle w:val="Numrodepage"/>
              <w:rFonts w:cs="Arial"/>
              <w:b/>
            </w:rPr>
            <w:t>5</w:t>
          </w:r>
          <w:r w:rsidRPr="00F94246">
            <w:rPr>
              <w:rStyle w:val="Numrodepage"/>
              <w:rFonts w:cs="Arial"/>
              <w:b/>
            </w:rPr>
            <w:fldChar w:fldCharType="end"/>
          </w:r>
        </w:p>
      </w:tc>
      <w:tc>
        <w:tcPr>
          <w:tcW w:w="165" w:type="dxa"/>
          <w:shd w:val="clear" w:color="auto" w:fill="66CCFF"/>
        </w:tcPr>
        <w:p w14:paraId="6E4676B8" w14:textId="77777777" w:rsidR="005824AE" w:rsidRPr="00F94246" w:rsidRDefault="005824AE">
          <w:pPr>
            <w:jc w:val="center"/>
          </w:pPr>
          <w:r w:rsidRPr="00F94246">
            <w:rPr>
              <w:rFonts w:ascii="Arial" w:hAnsi="Arial" w:cs="Arial"/>
              <w:b/>
            </w:rPr>
            <w:t>/</w:t>
          </w:r>
        </w:p>
      </w:tc>
      <w:tc>
        <w:tcPr>
          <w:tcW w:w="544" w:type="dxa"/>
          <w:shd w:val="clear" w:color="auto" w:fill="66CCFF"/>
        </w:tcPr>
        <w:p w14:paraId="20456C41" w14:textId="77777777" w:rsidR="005824AE" w:rsidRPr="00F94246" w:rsidRDefault="005824AE">
          <w:pPr>
            <w:jc w:val="center"/>
          </w:pPr>
          <w:r w:rsidRPr="00F94246">
            <w:rPr>
              <w:rStyle w:val="Numrodepage"/>
              <w:rFonts w:cs="Arial"/>
              <w:b/>
            </w:rPr>
            <w:fldChar w:fldCharType="begin"/>
          </w:r>
          <w:r w:rsidRPr="00F94246">
            <w:rPr>
              <w:rStyle w:val="Numrodepage"/>
              <w:rFonts w:cs="Arial"/>
              <w:b/>
            </w:rPr>
            <w:instrText xml:space="preserve"> NUMPAGES \*Arabic </w:instrText>
          </w:r>
          <w:r w:rsidRPr="00F94246">
            <w:rPr>
              <w:rStyle w:val="Numrodepage"/>
              <w:rFonts w:cs="Arial"/>
              <w:b/>
            </w:rPr>
            <w:fldChar w:fldCharType="separate"/>
          </w:r>
          <w:r w:rsidR="00156924" w:rsidRPr="00F94246">
            <w:rPr>
              <w:rStyle w:val="Numrodepage"/>
              <w:rFonts w:cs="Arial"/>
              <w:b/>
            </w:rPr>
            <w:t>7</w:t>
          </w:r>
          <w:r w:rsidRPr="00F94246">
            <w:rPr>
              <w:rStyle w:val="Numrodepage"/>
              <w:rFonts w:cs="Arial"/>
              <w:b/>
            </w:rPr>
            <w:fldChar w:fldCharType="end"/>
          </w:r>
        </w:p>
      </w:tc>
    </w:tr>
  </w:tbl>
  <w:p w14:paraId="732C9229" w14:textId="77777777" w:rsidR="005824AE" w:rsidRPr="00F94246" w:rsidRDefault="004C5755" w:rsidP="00C83930">
    <w:pPr>
      <w:jc w:val="center"/>
    </w:pPr>
    <w:r w:rsidRPr="00F94246">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792CC8" w14:textId="77777777" w:rsidR="00E5706B" w:rsidRPr="00F94246" w:rsidRDefault="00E5706B">
      <w:r w:rsidRPr="00F94246">
        <w:separator/>
      </w:r>
    </w:p>
  </w:footnote>
  <w:footnote w:type="continuationSeparator" w:id="0">
    <w:p w14:paraId="2F9CDC4C" w14:textId="77777777" w:rsidR="00E5706B" w:rsidRPr="00F94246" w:rsidRDefault="00E5706B">
      <w:r w:rsidRPr="00F94246">
        <w:continuationSeparator/>
      </w:r>
    </w:p>
  </w:footnote>
  <w:footnote w:id="1">
    <w:p w14:paraId="0BE56A58" w14:textId="77777777" w:rsidR="005824AE" w:rsidRPr="00F94246" w:rsidRDefault="005824AE">
      <w:pPr>
        <w:pStyle w:val="Notedebasdepage"/>
      </w:pPr>
      <w:r w:rsidRPr="00F94246">
        <w:rPr>
          <w:rStyle w:val="Caractresdenotedebasdepage"/>
          <w:rFonts w:ascii="Arial" w:hAnsi="Arial"/>
        </w:rPr>
        <w:footnoteRef/>
      </w:r>
      <w:r w:rsidRPr="00F94246">
        <w:rPr>
          <w:rFonts w:ascii="Arial" w:eastAsia="Arial" w:hAnsi="Arial" w:cs="Arial"/>
          <w:sz w:val="16"/>
          <w:szCs w:val="16"/>
        </w:rPr>
        <w:tab/>
        <w:t xml:space="preserve"> </w:t>
      </w:r>
      <w:r w:rsidRPr="00F94246">
        <w:rPr>
          <w:rFonts w:ascii="Arial" w:hAnsi="Arial" w:cs="Arial"/>
          <w:sz w:val="16"/>
          <w:szCs w:val="16"/>
        </w:rPr>
        <w:t>Formulaire non obligatoire disponible, avec sa notice explicative, sur le site du ministère chargé de l’économie.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AB8BC" w14:textId="2924E1E0" w:rsidR="00C658C7" w:rsidRPr="00F94246" w:rsidRDefault="00C658C7">
    <w:pPr>
      <w:pStyle w:val="En-tte"/>
    </w:pPr>
    <w:ins w:id="0" w:author="Noami  RIZIKI" w:date="2025-05-27T09:08:00Z">
      <w:r w:rsidRPr="00F94246">
        <w:pict w14:anchorId="6D5676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8" o:spid="_x0000_s1025" type="#_x0000_t75" style="position:absolute;margin-left:1.6pt;margin-top:-22.1pt;width:128.95pt;height:34pt;z-index:1;visibility:visible;mso-wrap-style:square;mso-width-percent:0;mso-height-percent:0;mso-wrap-distance-left:9pt;mso-wrap-distance-top:0;mso-wrap-distance-right:9pt;mso-wrap-distance-bottom:0;mso-position-horizontal-relative:margin;mso-position-vertical-relative:text;mso-width-percent:0;mso-height-percent:0;mso-width-relative:margin;mso-height-relative:margin">
            <v:imagedata r:id="rId1" o:title=""/>
            <w10:wrap anchorx="margin"/>
          </v:shape>
        </w:pict>
      </w:r>
    </w:ins>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4FE00140"/>
    <w:multiLevelType w:val="hybridMultilevel"/>
    <w:tmpl w:val="D7686760"/>
    <w:lvl w:ilvl="0" w:tplc="23165E42">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8035047">
    <w:abstractNumId w:val="0"/>
  </w:num>
  <w:num w:numId="2" w16cid:durableId="169831636">
    <w:abstractNumId w:val="1"/>
  </w:num>
  <w:num w:numId="3" w16cid:durableId="1573857424">
    <w:abstractNumId w:val="2"/>
  </w:num>
  <w:num w:numId="4" w16cid:durableId="1420102985">
    <w:abstractNumId w:val="5"/>
  </w:num>
  <w:num w:numId="5" w16cid:durableId="1680810512">
    <w:abstractNumId w:val="3"/>
  </w:num>
  <w:num w:numId="6" w16cid:durableId="1981881673">
    <w:abstractNumId w:val="6"/>
  </w:num>
  <w:num w:numId="7" w16cid:durableId="403456994">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oami  RIZIKI">
    <w15:presenceInfo w15:providerId="AD" w15:userId="S::n.riziki@mayotte.cci.fr::22b27f1c-84af-47d2-aff6-71b5c9dd8f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7D7A65"/>
    <w:rsid w:val="00006E36"/>
    <w:rsid w:val="00036500"/>
    <w:rsid w:val="00067F94"/>
    <w:rsid w:val="00076FF7"/>
    <w:rsid w:val="000A2E05"/>
    <w:rsid w:val="000E0020"/>
    <w:rsid w:val="001177C5"/>
    <w:rsid w:val="00123053"/>
    <w:rsid w:val="00135746"/>
    <w:rsid w:val="00156924"/>
    <w:rsid w:val="00166B56"/>
    <w:rsid w:val="00174505"/>
    <w:rsid w:val="001C40C0"/>
    <w:rsid w:val="001C733C"/>
    <w:rsid w:val="0021527A"/>
    <w:rsid w:val="0021797C"/>
    <w:rsid w:val="00225A1A"/>
    <w:rsid w:val="0024497C"/>
    <w:rsid w:val="00260D83"/>
    <w:rsid w:val="002904AF"/>
    <w:rsid w:val="002B5316"/>
    <w:rsid w:val="002B6FD3"/>
    <w:rsid w:val="002C2CA3"/>
    <w:rsid w:val="002C4B3E"/>
    <w:rsid w:val="002C79D6"/>
    <w:rsid w:val="002E56C1"/>
    <w:rsid w:val="00332B12"/>
    <w:rsid w:val="00354C04"/>
    <w:rsid w:val="00385E76"/>
    <w:rsid w:val="003A7270"/>
    <w:rsid w:val="003B420E"/>
    <w:rsid w:val="0043706E"/>
    <w:rsid w:val="0044597F"/>
    <w:rsid w:val="0049253B"/>
    <w:rsid w:val="004A7169"/>
    <w:rsid w:val="004C5755"/>
    <w:rsid w:val="004E2446"/>
    <w:rsid w:val="004E75A6"/>
    <w:rsid w:val="00514DAF"/>
    <w:rsid w:val="00532EC7"/>
    <w:rsid w:val="00534987"/>
    <w:rsid w:val="00541CA3"/>
    <w:rsid w:val="005546A9"/>
    <w:rsid w:val="00567EFF"/>
    <w:rsid w:val="00570F04"/>
    <w:rsid w:val="005730AF"/>
    <w:rsid w:val="005824AE"/>
    <w:rsid w:val="005846FB"/>
    <w:rsid w:val="005A05C1"/>
    <w:rsid w:val="005A4A3B"/>
    <w:rsid w:val="005A4CB5"/>
    <w:rsid w:val="005B2316"/>
    <w:rsid w:val="005F0DCE"/>
    <w:rsid w:val="00603618"/>
    <w:rsid w:val="0061068C"/>
    <w:rsid w:val="00644D40"/>
    <w:rsid w:val="0064560F"/>
    <w:rsid w:val="0065698F"/>
    <w:rsid w:val="00660727"/>
    <w:rsid w:val="00662A86"/>
    <w:rsid w:val="006A37B0"/>
    <w:rsid w:val="006B5057"/>
    <w:rsid w:val="006C4338"/>
    <w:rsid w:val="006F3DF9"/>
    <w:rsid w:val="007060E5"/>
    <w:rsid w:val="00710FD6"/>
    <w:rsid w:val="00730A78"/>
    <w:rsid w:val="00757151"/>
    <w:rsid w:val="00781C21"/>
    <w:rsid w:val="007909E0"/>
    <w:rsid w:val="0079785C"/>
    <w:rsid w:val="007A47FF"/>
    <w:rsid w:val="007D28D5"/>
    <w:rsid w:val="007D4001"/>
    <w:rsid w:val="007D7A65"/>
    <w:rsid w:val="007F68A6"/>
    <w:rsid w:val="0081680D"/>
    <w:rsid w:val="0083205E"/>
    <w:rsid w:val="00840934"/>
    <w:rsid w:val="00844DAA"/>
    <w:rsid w:val="008450C7"/>
    <w:rsid w:val="00876A73"/>
    <w:rsid w:val="008852C9"/>
    <w:rsid w:val="008A14FC"/>
    <w:rsid w:val="008B2A38"/>
    <w:rsid w:val="008D4896"/>
    <w:rsid w:val="008E7479"/>
    <w:rsid w:val="008F7E87"/>
    <w:rsid w:val="00930A5C"/>
    <w:rsid w:val="00934503"/>
    <w:rsid w:val="00936D1D"/>
    <w:rsid w:val="00972598"/>
    <w:rsid w:val="00982003"/>
    <w:rsid w:val="00983FF3"/>
    <w:rsid w:val="009B1CD0"/>
    <w:rsid w:val="009B45B9"/>
    <w:rsid w:val="009C0E12"/>
    <w:rsid w:val="009C4738"/>
    <w:rsid w:val="009D661E"/>
    <w:rsid w:val="00A34D04"/>
    <w:rsid w:val="00A43255"/>
    <w:rsid w:val="00A93B45"/>
    <w:rsid w:val="00AE7831"/>
    <w:rsid w:val="00B02608"/>
    <w:rsid w:val="00B0289C"/>
    <w:rsid w:val="00B054DA"/>
    <w:rsid w:val="00B87564"/>
    <w:rsid w:val="00BA44E5"/>
    <w:rsid w:val="00BC3812"/>
    <w:rsid w:val="00BD767E"/>
    <w:rsid w:val="00BE6078"/>
    <w:rsid w:val="00C23457"/>
    <w:rsid w:val="00C32A84"/>
    <w:rsid w:val="00C378C2"/>
    <w:rsid w:val="00C630AD"/>
    <w:rsid w:val="00C658C7"/>
    <w:rsid w:val="00C83930"/>
    <w:rsid w:val="00C91060"/>
    <w:rsid w:val="00C911FE"/>
    <w:rsid w:val="00CD185D"/>
    <w:rsid w:val="00CD46CC"/>
    <w:rsid w:val="00CE67FD"/>
    <w:rsid w:val="00D26AC5"/>
    <w:rsid w:val="00D26AD2"/>
    <w:rsid w:val="00D337D7"/>
    <w:rsid w:val="00D412FD"/>
    <w:rsid w:val="00D46BC7"/>
    <w:rsid w:val="00D77D06"/>
    <w:rsid w:val="00D90A00"/>
    <w:rsid w:val="00E20DB0"/>
    <w:rsid w:val="00E42834"/>
    <w:rsid w:val="00E47798"/>
    <w:rsid w:val="00E5706B"/>
    <w:rsid w:val="00E74C76"/>
    <w:rsid w:val="00E96FF6"/>
    <w:rsid w:val="00EA72DD"/>
    <w:rsid w:val="00EB3157"/>
    <w:rsid w:val="00F13FD3"/>
    <w:rsid w:val="00F65CED"/>
    <w:rsid w:val="00F73F71"/>
    <w:rsid w:val="00F76D05"/>
    <w:rsid w:val="00F86D14"/>
    <w:rsid w:val="00F92811"/>
    <w:rsid w:val="00F94246"/>
    <w:rsid w:val="00FC7A42"/>
    <w:rsid w:val="00FE05BB"/>
    <w:rsid w:val="00FE48C9"/>
    <w:rsid w:val="00FF48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C595FDD"/>
  <w15:chartTrackingRefBased/>
  <w15:docId w15:val="{02801DED-582A-4047-9EC9-397569E81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5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135746"/>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51&amp;cidTexte=LEGITEXT000037701019&amp;dateTexte=20190401" TargetMode="External"/><Relationship Id="rId18" Type="http://schemas.openxmlformats.org/officeDocument/2006/relationships/hyperlink" Target="https://www.legifrance.gouv.fr/affichCode.do?idSectionTA=LEGISCTA00003772869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7" Type="http://schemas.openxmlformats.org/officeDocument/2006/relationships/hyperlink" Target="https://www.legifrance.gouv.fr/affichCode.do?idSectionTA=LEGISCTA00003772870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4"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idSectionTA=LEGISCTA000037730329&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8" Type="http://schemas.microsoft.com/office/2011/relationships/people" Target="people.xml"/><Relationship Id="rId10" Type="http://schemas.openxmlformats.org/officeDocument/2006/relationships/footer" Target="footer1.xml"/><Relationship Id="rId19" Type="http://schemas.openxmlformats.org/officeDocument/2006/relationships/hyperlink" Target="https://www.legifrance.gouv.fr/affichCode.do?idSectionTA=LEGISCTA000037728693&amp;cidTexte=LEGITEXT000037701019&amp;dateTexte=20190401"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legifrance.gouv.fr/affichCode.do?idSectionTA=LEGISCTA000037730337&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26</TotalTime>
  <Pages>8</Pages>
  <Words>2683</Words>
  <Characters>14762</Characters>
  <Application>Microsoft Office Word</Application>
  <DocSecurity>0</DocSecurity>
  <Lines>123</Lines>
  <Paragraphs>34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17411</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Noami  RIZIKI</cp:lastModifiedBy>
  <cp:revision>52</cp:revision>
  <cp:lastPrinted>2016-11-04T10:53:00Z</cp:lastPrinted>
  <dcterms:created xsi:type="dcterms:W3CDTF">2025-08-06T07:16:00Z</dcterms:created>
  <dcterms:modified xsi:type="dcterms:W3CDTF">2025-08-06T11:12:00Z</dcterms:modified>
</cp:coreProperties>
</file>